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F1EC8" w14:textId="77777777" w:rsidR="00355C95" w:rsidRPr="008743FD" w:rsidRDefault="00355C95" w:rsidP="00355C95">
      <w:pPr>
        <w:pStyle w:val="Popis"/>
        <w:tabs>
          <w:tab w:val="clear" w:pos="928"/>
          <w:tab w:val="num" w:pos="0"/>
        </w:tabs>
        <w:spacing w:after="0" w:line="276" w:lineRule="auto"/>
        <w:ind w:left="0" w:firstLine="0"/>
        <w:rPr>
          <w:rFonts w:ascii="Arial Narrow" w:hAnsi="Arial Narrow" w:cs="Calibri"/>
          <w:color w:val="auto"/>
          <w:sz w:val="24"/>
          <w:szCs w:val="24"/>
        </w:rPr>
      </w:pPr>
      <w:r w:rsidRPr="008743FD">
        <w:rPr>
          <w:rFonts w:ascii="Arial Narrow" w:hAnsi="Arial Narrow" w:cs="Calibri"/>
          <w:color w:val="auto"/>
          <w:sz w:val="24"/>
          <w:szCs w:val="24"/>
        </w:rPr>
        <w:t>Podmienky poskytnutia príspevku</w:t>
      </w:r>
      <w:r w:rsidR="00697E0D" w:rsidRPr="008743FD">
        <w:rPr>
          <w:rFonts w:ascii="Arial Narrow" w:hAnsi="Arial Narrow" w:cs="Calibri"/>
          <w:color w:val="auto"/>
          <w:sz w:val="24"/>
          <w:szCs w:val="24"/>
        </w:rPr>
        <w:t xml:space="preserve"> (ďalej aj </w:t>
      </w:r>
      <w:ins w:id="0" w:author="21" w:date="2021-04-14T11:38:00Z">
        <w:r w:rsidR="005D3D48" w:rsidRPr="008743FD">
          <w:rPr>
            <w:rFonts w:ascii="Arial Narrow" w:hAnsi="Arial Narrow" w:cs="Calibri"/>
            <w:color w:val="auto"/>
            <w:sz w:val="24"/>
            <w:szCs w:val="24"/>
          </w:rPr>
          <w:t>„</w:t>
        </w:r>
      </w:ins>
      <w:r w:rsidR="00697E0D" w:rsidRPr="008743FD">
        <w:rPr>
          <w:rFonts w:ascii="Arial Narrow" w:hAnsi="Arial Narrow" w:cs="Calibri"/>
          <w:color w:val="auto"/>
          <w:sz w:val="24"/>
          <w:szCs w:val="24"/>
        </w:rPr>
        <w:t>PPP</w:t>
      </w:r>
      <w:ins w:id="1" w:author="21" w:date="2021-04-14T11:38:00Z">
        <w:r w:rsidR="005D3D48" w:rsidRPr="008743FD">
          <w:rPr>
            <w:rFonts w:ascii="Arial Narrow" w:hAnsi="Arial Narrow" w:cs="Calibri"/>
            <w:color w:val="auto"/>
            <w:sz w:val="24"/>
            <w:szCs w:val="24"/>
          </w:rPr>
          <w:t>“</w:t>
        </w:r>
      </w:ins>
      <w:r w:rsidR="00697E0D" w:rsidRPr="008743FD">
        <w:rPr>
          <w:rFonts w:ascii="Arial Narrow" w:hAnsi="Arial Narrow" w:cs="Calibri"/>
          <w:color w:val="auto"/>
          <w:sz w:val="24"/>
          <w:szCs w:val="24"/>
        </w:rPr>
        <w:t>),</w:t>
      </w:r>
      <w:r w:rsidRPr="008743FD">
        <w:rPr>
          <w:rFonts w:ascii="Arial Narrow" w:hAnsi="Arial Narrow" w:cs="Calibri"/>
          <w:color w:val="auto"/>
          <w:sz w:val="24"/>
          <w:szCs w:val="24"/>
        </w:rPr>
        <w:t xml:space="preserve"> forma</w:t>
      </w:r>
      <w:r w:rsidR="00697E0D" w:rsidRPr="008743FD">
        <w:rPr>
          <w:rFonts w:ascii="Arial Narrow" w:hAnsi="Arial Narrow" w:cs="Calibri"/>
          <w:color w:val="auto"/>
          <w:sz w:val="24"/>
          <w:szCs w:val="24"/>
        </w:rPr>
        <w:t xml:space="preserve"> a spôsob</w:t>
      </w:r>
      <w:r w:rsidRPr="008743FD">
        <w:rPr>
          <w:rFonts w:ascii="Arial Narrow" w:hAnsi="Arial Narrow" w:cs="Calibri"/>
          <w:color w:val="auto"/>
          <w:sz w:val="24"/>
          <w:szCs w:val="24"/>
        </w:rPr>
        <w:t xml:space="preserve"> ich overenia</w:t>
      </w:r>
    </w:p>
    <w:tbl>
      <w:tblPr>
        <w:tblW w:w="147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985"/>
        <w:gridCol w:w="5032"/>
        <w:gridCol w:w="5032"/>
        <w:gridCol w:w="2126"/>
      </w:tblGrid>
      <w:tr w:rsidR="00355C95" w:rsidRPr="008743FD" w14:paraId="47379EC8" w14:textId="77777777" w:rsidTr="002B1A78">
        <w:trPr>
          <w:trHeight w:val="20"/>
          <w:tblHeader/>
        </w:trPr>
        <w:tc>
          <w:tcPr>
            <w:tcW w:w="539" w:type="dxa"/>
            <w:shd w:val="clear" w:color="auto" w:fill="D9D9D9"/>
            <w:vAlign w:val="center"/>
          </w:tcPr>
          <w:p w14:paraId="3A1C8DB6"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P. č.</w:t>
            </w:r>
          </w:p>
        </w:tc>
        <w:tc>
          <w:tcPr>
            <w:tcW w:w="1985" w:type="dxa"/>
            <w:shd w:val="clear" w:color="auto" w:fill="D9D9D9"/>
            <w:vAlign w:val="center"/>
          </w:tcPr>
          <w:p w14:paraId="74755BA7" w14:textId="77777777" w:rsidR="00355C95" w:rsidRPr="008743FD" w:rsidRDefault="00355C95">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Znenie </w:t>
            </w:r>
            <w:r w:rsidR="00697E0D" w:rsidRPr="008743FD">
              <w:rPr>
                <w:rFonts w:ascii="Arial Narrow" w:hAnsi="Arial Narrow"/>
                <w:b/>
                <w:color w:val="auto"/>
                <w:sz w:val="20"/>
                <w:szCs w:val="20"/>
                <w:lang w:val="sk-SK"/>
              </w:rPr>
              <w:t>PPP</w:t>
            </w:r>
            <w:r w:rsidRPr="008743FD">
              <w:rPr>
                <w:rFonts w:ascii="Arial Narrow" w:hAnsi="Arial Narrow"/>
                <w:b/>
                <w:color w:val="auto"/>
                <w:sz w:val="20"/>
                <w:szCs w:val="20"/>
                <w:lang w:val="sk-SK"/>
              </w:rPr>
              <w:t xml:space="preserve"> </w:t>
            </w:r>
          </w:p>
        </w:tc>
        <w:tc>
          <w:tcPr>
            <w:tcW w:w="5032" w:type="dxa"/>
            <w:shd w:val="clear" w:color="auto" w:fill="D9D9D9"/>
            <w:vAlign w:val="center"/>
          </w:tcPr>
          <w:p w14:paraId="5549FC05" w14:textId="77777777" w:rsidR="00355C95" w:rsidRPr="008743FD" w:rsidRDefault="00355C95" w:rsidP="002B1A78">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 xml:space="preserve">Popis podmienky poskytnutia príspevku </w:t>
            </w:r>
          </w:p>
        </w:tc>
        <w:tc>
          <w:tcPr>
            <w:tcW w:w="5032" w:type="dxa"/>
            <w:shd w:val="clear" w:color="auto" w:fill="D9D9D9"/>
            <w:vAlign w:val="center"/>
          </w:tcPr>
          <w:p w14:paraId="12562A74" w14:textId="77777777" w:rsidR="00355C95" w:rsidRPr="008743FD" w:rsidRDefault="009B3C03">
            <w:pPr>
              <w:pStyle w:val="Default"/>
              <w:jc w:val="center"/>
              <w:rPr>
                <w:rFonts w:ascii="Arial Narrow" w:hAnsi="Arial Narrow"/>
                <w:b/>
                <w:color w:val="auto"/>
                <w:sz w:val="20"/>
                <w:szCs w:val="20"/>
                <w:lang w:val="sk-SK"/>
              </w:rPr>
            </w:pPr>
            <w:r w:rsidRPr="008743FD">
              <w:rPr>
                <w:rFonts w:ascii="Arial Narrow" w:hAnsi="Arial Narrow"/>
                <w:b/>
                <w:color w:val="auto"/>
                <w:sz w:val="20"/>
                <w:szCs w:val="20"/>
                <w:lang w:val="sk-SK"/>
              </w:rPr>
              <w:t>Forma preukázania a s</w:t>
            </w:r>
            <w:r w:rsidR="00B30155" w:rsidRPr="008743FD">
              <w:rPr>
                <w:rFonts w:ascii="Arial Narrow" w:hAnsi="Arial Narrow"/>
                <w:b/>
                <w:color w:val="auto"/>
                <w:sz w:val="20"/>
                <w:szCs w:val="20"/>
                <w:lang w:val="sk-SK"/>
              </w:rPr>
              <w:t xml:space="preserve">pôsob </w:t>
            </w:r>
            <w:r w:rsidR="00355C95" w:rsidRPr="008743FD">
              <w:rPr>
                <w:rFonts w:ascii="Arial Narrow" w:hAnsi="Arial Narrow"/>
                <w:b/>
                <w:color w:val="auto"/>
                <w:sz w:val="20"/>
                <w:szCs w:val="20"/>
                <w:lang w:val="sk-SK"/>
              </w:rPr>
              <w:t>overenia</w:t>
            </w:r>
            <w:r w:rsidR="00B30155" w:rsidRPr="008743FD">
              <w:rPr>
                <w:rFonts w:ascii="Arial Narrow" w:hAnsi="Arial Narrow"/>
                <w:b/>
                <w:color w:val="auto"/>
                <w:sz w:val="20"/>
                <w:szCs w:val="20"/>
                <w:lang w:val="sk-SK"/>
              </w:rPr>
              <w:t xml:space="preserve"> splnenia </w:t>
            </w:r>
            <w:r w:rsidR="00697E0D" w:rsidRPr="008743FD">
              <w:rPr>
                <w:rFonts w:ascii="Arial Narrow" w:hAnsi="Arial Narrow"/>
                <w:b/>
                <w:color w:val="auto"/>
                <w:sz w:val="20"/>
                <w:szCs w:val="20"/>
                <w:lang w:val="sk-SK"/>
              </w:rPr>
              <w:t>PPP</w:t>
            </w:r>
            <w:r w:rsidR="008360E4" w:rsidRPr="008743FD">
              <w:rPr>
                <w:lang w:val="sk-SK"/>
              </w:rPr>
              <w:t xml:space="preserve"> </w:t>
            </w:r>
            <w:r w:rsidRPr="008743FD">
              <w:rPr>
                <w:rFonts w:ascii="Arial Narrow" w:hAnsi="Arial Narrow"/>
                <w:color w:val="FF0000"/>
                <w:sz w:val="20"/>
                <w:szCs w:val="20"/>
                <w:lang w:val="sk-SK"/>
              </w:rPr>
              <w:t>(</w:t>
            </w:r>
            <w:r w:rsidR="008360E4" w:rsidRPr="008743FD">
              <w:rPr>
                <w:rFonts w:ascii="Arial Narrow" w:hAnsi="Arial Narrow"/>
                <w:color w:val="FF0000"/>
                <w:sz w:val="20"/>
                <w:szCs w:val="20"/>
                <w:lang w:val="sk-SK"/>
              </w:rPr>
              <w:t>prvotným zdrojom overenia splnenia PPP je využitie integračnej akcie</w:t>
            </w:r>
            <w:r w:rsidRPr="008743FD">
              <w:rPr>
                <w:rFonts w:ascii="Arial Narrow" w:hAnsi="Arial Narrow"/>
                <w:color w:val="FF0000"/>
                <w:sz w:val="20"/>
                <w:szCs w:val="20"/>
                <w:lang w:val="sk-SK"/>
              </w:rPr>
              <w:t>)</w:t>
            </w:r>
          </w:p>
        </w:tc>
        <w:tc>
          <w:tcPr>
            <w:tcW w:w="2126" w:type="dxa"/>
            <w:shd w:val="clear" w:color="auto" w:fill="D9D9D9"/>
            <w:vAlign w:val="center"/>
          </w:tcPr>
          <w:p w14:paraId="0EA7676E" w14:textId="77777777" w:rsidR="00355C95" w:rsidRPr="008743FD" w:rsidRDefault="00697E0D">
            <w:pPr>
              <w:pStyle w:val="Default"/>
              <w:rPr>
                <w:rFonts w:ascii="Arial Narrow" w:hAnsi="Arial Narrow"/>
                <w:b/>
                <w:color w:val="auto"/>
                <w:sz w:val="20"/>
                <w:szCs w:val="20"/>
                <w:lang w:val="sk-SK"/>
              </w:rPr>
            </w:pPr>
            <w:r w:rsidRPr="008743FD">
              <w:rPr>
                <w:rFonts w:ascii="Arial Narrow" w:hAnsi="Arial Narrow"/>
                <w:b/>
                <w:color w:val="auto"/>
                <w:sz w:val="20"/>
                <w:szCs w:val="20"/>
                <w:lang w:val="sk-SK"/>
              </w:rPr>
              <w:t>Kód a z</w:t>
            </w:r>
            <w:r w:rsidR="00355C95" w:rsidRPr="008743FD">
              <w:rPr>
                <w:rFonts w:ascii="Arial Narrow" w:hAnsi="Arial Narrow"/>
                <w:b/>
                <w:color w:val="auto"/>
                <w:sz w:val="20"/>
                <w:szCs w:val="20"/>
                <w:lang w:val="sk-SK"/>
              </w:rPr>
              <w:t xml:space="preserve">nenie </w:t>
            </w:r>
            <w:r w:rsidRPr="008743FD">
              <w:rPr>
                <w:rFonts w:ascii="Arial Narrow" w:hAnsi="Arial Narrow"/>
                <w:b/>
                <w:color w:val="auto"/>
                <w:sz w:val="20"/>
                <w:szCs w:val="20"/>
                <w:lang w:val="sk-SK"/>
              </w:rPr>
              <w:t xml:space="preserve">PPP </w:t>
            </w:r>
            <w:r w:rsidR="00355C95" w:rsidRPr="008743FD">
              <w:rPr>
                <w:rFonts w:ascii="Arial Narrow" w:hAnsi="Arial Narrow"/>
                <w:b/>
                <w:color w:val="auto"/>
                <w:sz w:val="20"/>
                <w:szCs w:val="20"/>
                <w:lang w:val="sk-SK"/>
              </w:rPr>
              <w:t>v  ITMS2014+</w:t>
            </w:r>
          </w:p>
        </w:tc>
      </w:tr>
      <w:tr w:rsidR="00355C95" w:rsidRPr="008743FD" w14:paraId="33057C79" w14:textId="77777777" w:rsidTr="00BD68DB">
        <w:trPr>
          <w:trHeight w:val="20"/>
        </w:trPr>
        <w:tc>
          <w:tcPr>
            <w:tcW w:w="14714" w:type="dxa"/>
            <w:gridSpan w:val="5"/>
            <w:shd w:val="clear" w:color="auto" w:fill="DDD9C3" w:themeFill="background2" w:themeFillShade="E6"/>
            <w:vAlign w:val="center"/>
          </w:tcPr>
          <w:p w14:paraId="3BD344DC"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žiadateľa</w:t>
            </w:r>
          </w:p>
        </w:tc>
      </w:tr>
      <w:tr w:rsidR="00355C95" w:rsidRPr="008743FD" w14:paraId="4172BB5C" w14:textId="77777777" w:rsidTr="002B1A78">
        <w:trPr>
          <w:trHeight w:val="20"/>
        </w:trPr>
        <w:tc>
          <w:tcPr>
            <w:tcW w:w="539" w:type="dxa"/>
            <w:shd w:val="clear" w:color="auto" w:fill="D9D9D9"/>
          </w:tcPr>
          <w:p w14:paraId="7484EB8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2A4D3F8A"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Konkrétny oprávnený žiadateľ </w:t>
            </w:r>
          </w:p>
        </w:tc>
        <w:tc>
          <w:tcPr>
            <w:tcW w:w="5032" w:type="dxa"/>
            <w:shd w:val="clear" w:color="auto" w:fill="F2F2F2"/>
          </w:tcPr>
          <w:p w14:paraId="708B5757"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rámci každého vyzvania je oprávneným žiadateľom iba subjekt uvedený vo vyzvaní. </w:t>
            </w:r>
          </w:p>
          <w:p w14:paraId="2CA2860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Zároveň osoba konajúca v mene oprávneného žiadateľa, ak je odlišná od štatutárneho orgánu žiadateľa, musí byť riadne splnomocnená na výkon predmetných úkonov. Žiadateľ je povinný za účelom posúdenia splnenia tejto podmienky poskytnutia príspevku preukázať, že osoby konajúce v mene žiadateľa, ktoré nie sú štatutárnym orgánom žiadateľa, sú riadne splnomocnené, resp. preukázateľne oprávnené vykonávať relevantné úkony vo vzťahu k ŽoNFP a/alebo konaniu o ŽoNFP (relevantné v prípade, ak ŽoNFP alebo úkony v konaní vykonáva osoba splnomocnená žiadateľom, resp. osoba, ktorej takéto konanie vyplýva zo záväzného aktu organizácie). </w:t>
            </w:r>
          </w:p>
          <w:p w14:paraId="71FC0005"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V prípade, ak je na predloženie ŽoNFP a/alebo  zastupovanie v konaní o žiadosti splnomocnená iná osoba, ktorá nie je štatutárnym orgánom žiadateľa, je žiadateľ povinný za účelom posúdenia splnenia tejto podmienky poskytnutia príspevku preukázať, že táto osoba: </w:t>
            </w:r>
          </w:p>
          <w:p w14:paraId="6B99C556" w14:textId="77777777"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riadne splnomocnená vykonávať relevantné úkony vo vzťahu k ŽoNFP a/alebo konaniu o ŽoNFP – žiadateľ predkladá na preukázanie tejto skutočnosti prílohu </w:t>
            </w:r>
            <w:del w:id="2" w:author="21" w:date="2021-04-14T11:39:00Z">
              <w:r w:rsidRPr="008743FD" w:rsidDel="005D3D48">
                <w:rPr>
                  <w:rFonts w:ascii="Arial Narrow" w:hAnsi="Arial Narrow"/>
                  <w:sz w:val="20"/>
                  <w:szCs w:val="20"/>
                  <w:lang w:val="sk-SK"/>
                </w:rPr>
                <w:delText xml:space="preserve"> </w:delText>
              </w:r>
            </w:del>
            <w:r w:rsidRPr="008743FD">
              <w:rPr>
                <w:rFonts w:ascii="Arial Narrow" w:hAnsi="Arial Narrow"/>
                <w:sz w:val="20"/>
                <w:szCs w:val="20"/>
                <w:lang w:val="sk-SK"/>
              </w:rPr>
              <w:t xml:space="preserve">ŽoNFP </w:t>
            </w:r>
            <w:r w:rsidRPr="008743FD">
              <w:rPr>
                <w:rFonts w:ascii="Arial Narrow" w:hAnsi="Arial Narrow"/>
                <w:i/>
                <w:sz w:val="20"/>
                <w:szCs w:val="20"/>
                <w:lang w:val="sk-SK"/>
              </w:rPr>
              <w:t>Splnomocnenie osoby konajúcej v mene žiadateľa</w:t>
            </w:r>
            <w:r w:rsidRPr="008743FD">
              <w:rPr>
                <w:rFonts w:ascii="Arial Narrow" w:hAnsi="Arial Narrow"/>
                <w:sz w:val="20"/>
                <w:szCs w:val="20"/>
                <w:lang w:val="sk-SK"/>
              </w:rPr>
              <w:t xml:space="preserve">, resp. </w:t>
            </w:r>
          </w:p>
          <w:p w14:paraId="05346876" w14:textId="77777777" w:rsidR="00355C95" w:rsidRPr="008743FD" w:rsidRDefault="00355C95" w:rsidP="00355C95">
            <w:pPr>
              <w:numPr>
                <w:ilvl w:val="1"/>
                <w:numId w:val="6"/>
              </w:numPr>
              <w:spacing w:before="120"/>
              <w:ind w:left="317" w:hanging="284"/>
              <w:jc w:val="both"/>
              <w:rPr>
                <w:rFonts w:ascii="Arial Narrow" w:hAnsi="Arial Narrow"/>
                <w:sz w:val="20"/>
                <w:szCs w:val="20"/>
                <w:lang w:val="sk-SK"/>
              </w:rPr>
            </w:pPr>
            <w:r w:rsidRPr="008743FD">
              <w:rPr>
                <w:rFonts w:ascii="Arial Narrow" w:hAnsi="Arial Narrow"/>
                <w:sz w:val="20"/>
                <w:szCs w:val="20"/>
                <w:lang w:val="sk-SK"/>
              </w:rPr>
              <w:t xml:space="preserve">je preukázateľne oprávnená vykonávať relevantné úkony vo vzťahu k ŽoNFP a/alebo konaniu o žiadosti o NFP na základe príslušného záväzného aktu organizácie – žiadateľ predkladá v rámci prílohy ŽoNFP </w:t>
            </w:r>
            <w:r w:rsidRPr="008743FD">
              <w:rPr>
                <w:rFonts w:ascii="Arial Narrow" w:hAnsi="Arial Narrow"/>
                <w:i/>
                <w:sz w:val="20"/>
                <w:szCs w:val="20"/>
                <w:lang w:val="sk-SK"/>
              </w:rPr>
              <w:t xml:space="preserve">Súhrnné čestné vyhlásenie </w:t>
            </w:r>
            <w:r w:rsidRPr="008743FD">
              <w:rPr>
                <w:rFonts w:ascii="Arial Narrow" w:hAnsi="Arial Narrow"/>
                <w:sz w:val="20"/>
                <w:szCs w:val="20"/>
                <w:lang w:val="sk-SK"/>
              </w:rPr>
              <w:t xml:space="preserve">(časť I.)  s </w:t>
            </w:r>
            <w:r w:rsidRPr="008743FD">
              <w:rPr>
                <w:rFonts w:ascii="Arial Narrow" w:hAnsi="Arial Narrow"/>
                <w:sz w:val="20"/>
                <w:szCs w:val="20"/>
                <w:lang w:val="sk-SK"/>
              </w:rPr>
              <w:lastRenderedPageBreak/>
              <w:t xml:space="preserve">identifikáciou aktu organizácie, z ktorého vyplýva oprávnenie týchto osôb vykonávať relevantné úkony. </w:t>
            </w:r>
          </w:p>
        </w:tc>
        <w:tc>
          <w:tcPr>
            <w:tcW w:w="5032" w:type="dxa"/>
            <w:shd w:val="clear" w:color="auto" w:fill="auto"/>
          </w:tcPr>
          <w:p w14:paraId="46981FDA"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550AD5BF" w14:textId="77777777" w:rsidR="00355C95" w:rsidRPr="008743FD" w:rsidRDefault="00697E0D">
            <w:pPr>
              <w:spacing w:before="120"/>
              <w:ind w:left="-40"/>
              <w:jc w:val="both"/>
              <w:rPr>
                <w:rFonts w:ascii="Arial Narrow" w:hAnsi="Arial Narrow"/>
                <w:sz w:val="20"/>
                <w:szCs w:val="20"/>
                <w:lang w:val="sk-SK"/>
              </w:rPr>
            </w:pPr>
            <w:r w:rsidRPr="008743FD">
              <w:rPr>
                <w:rFonts w:ascii="Arial Narrow" w:hAnsi="Arial Narrow"/>
                <w:sz w:val="20"/>
                <w:szCs w:val="20"/>
                <w:lang w:val="sk-SK"/>
              </w:rPr>
              <w:t>nevyžaduje sa</w:t>
            </w:r>
          </w:p>
          <w:p w14:paraId="1BB6DB47" w14:textId="77777777" w:rsidR="009B3C03" w:rsidRPr="008743FD" w:rsidRDefault="009B3C03" w:rsidP="009B3C03">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r w:rsidR="00697E0D" w:rsidRPr="008743FD">
              <w:rPr>
                <w:rFonts w:ascii="Arial Narrow" w:hAnsi="Arial Narrow"/>
                <w:b/>
                <w:sz w:val="20"/>
                <w:szCs w:val="20"/>
                <w:lang w:val="sk-SK"/>
              </w:rPr>
              <w:t xml:space="preserve"> </w:t>
            </w:r>
            <w:r w:rsidR="00697E0D" w:rsidRPr="008743FD">
              <w:rPr>
                <w:rFonts w:ascii="Arial Narrow" w:hAnsi="Arial Narrow"/>
                <w:sz w:val="20"/>
                <w:szCs w:val="20"/>
                <w:lang w:val="sk-SK"/>
              </w:rPr>
              <w:t>(ak relevantné)</w:t>
            </w:r>
            <w:r w:rsidRPr="008743FD">
              <w:rPr>
                <w:rFonts w:ascii="Arial Narrow" w:hAnsi="Arial Narrow"/>
                <w:b/>
                <w:sz w:val="20"/>
                <w:szCs w:val="20"/>
                <w:lang w:val="sk-SK"/>
              </w:rPr>
              <w:t xml:space="preserve">: </w:t>
            </w:r>
          </w:p>
          <w:p w14:paraId="5106F2EE"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Splnomocnenie osoby konajúcej v mene žiadateľa</w:t>
            </w:r>
            <w:r w:rsidRPr="008743FD">
              <w:rPr>
                <w:rStyle w:val="Odkaznapoznmkupodiarou"/>
                <w:color w:val="auto"/>
                <w:sz w:val="20"/>
                <w:szCs w:val="20"/>
                <w:lang w:val="sk-SK"/>
              </w:rPr>
              <w:footnoteReference w:id="1"/>
            </w:r>
            <w:r w:rsidRPr="008743FD">
              <w:rPr>
                <w:rFonts w:ascii="Arial Narrow" w:hAnsi="Arial Narrow"/>
                <w:color w:val="auto"/>
                <w:sz w:val="20"/>
                <w:szCs w:val="20"/>
                <w:lang w:val="sk-SK"/>
              </w:rPr>
              <w:t xml:space="preserve"> (ak relevantné), </w:t>
            </w:r>
            <w:r w:rsidRPr="008743FD">
              <w:rPr>
                <w:rFonts w:ascii="Arial Narrow" w:hAnsi="Arial Narrow"/>
                <w:b/>
                <w:color w:val="auto"/>
                <w:sz w:val="20"/>
                <w:szCs w:val="20"/>
                <w:lang w:val="sk-SK"/>
              </w:rPr>
              <w:t>alebo</w:t>
            </w:r>
          </w:p>
          <w:p w14:paraId="12A280E3" w14:textId="77777777" w:rsidR="009B3C03" w:rsidRPr="008743FD" w:rsidRDefault="009B3C03" w:rsidP="009B3C03">
            <w:pPr>
              <w:pStyle w:val="Default"/>
              <w:numPr>
                <w:ilvl w:val="0"/>
                <w:numId w:val="5"/>
              </w:numPr>
              <w:ind w:left="234" w:hanging="234"/>
              <w:jc w:val="both"/>
              <w:rPr>
                <w:rFonts w:ascii="Arial Narrow" w:hAnsi="Arial Narrow"/>
                <w:color w:val="auto"/>
                <w:sz w:val="20"/>
                <w:szCs w:val="20"/>
                <w:lang w:val="sk-SK"/>
              </w:rPr>
            </w:pPr>
            <w:r w:rsidRPr="008743FD">
              <w:rPr>
                <w:rFonts w:ascii="Arial Narrow" w:hAnsi="Arial Narrow"/>
                <w:b/>
                <w:color w:val="auto"/>
                <w:sz w:val="20"/>
                <w:szCs w:val="20"/>
                <w:lang w:val="sk-SK"/>
              </w:rPr>
              <w:t xml:space="preserve">Súhrnné čestné vyhlásenie </w:t>
            </w:r>
            <w:r w:rsidRPr="008743FD">
              <w:rPr>
                <w:rFonts w:ascii="Arial Narrow" w:hAnsi="Arial Narrow"/>
                <w:color w:val="auto"/>
                <w:sz w:val="20"/>
                <w:szCs w:val="20"/>
                <w:lang w:val="sk-SK"/>
              </w:rPr>
              <w:t>(časť I.)</w:t>
            </w:r>
            <w:r w:rsidRPr="008743FD">
              <w:rPr>
                <w:rStyle w:val="Odkaznapoznmkupodiarou"/>
                <w:color w:val="auto"/>
                <w:szCs w:val="20"/>
                <w:lang w:val="sk-SK"/>
              </w:rPr>
              <w:footnoteReference w:id="2"/>
            </w:r>
            <w:r w:rsidRPr="008743FD">
              <w:rPr>
                <w:rFonts w:ascii="Arial Narrow" w:hAnsi="Arial Narrow"/>
                <w:color w:val="auto"/>
                <w:sz w:val="20"/>
                <w:szCs w:val="20"/>
                <w:lang w:val="sk-SK"/>
              </w:rPr>
              <w:t>.</w:t>
            </w:r>
          </w:p>
          <w:p w14:paraId="7F373191" w14:textId="77777777" w:rsidR="009B3C03" w:rsidRPr="008743FD" w:rsidRDefault="009B3C03" w:rsidP="007C38A6">
            <w:pPr>
              <w:ind w:left="-40"/>
              <w:jc w:val="both"/>
              <w:rPr>
                <w:rFonts w:ascii="Arial Narrow" w:hAnsi="Arial Narrow"/>
                <w:b/>
                <w:sz w:val="20"/>
                <w:szCs w:val="20"/>
                <w:lang w:val="sk-SK"/>
              </w:rPr>
            </w:pPr>
          </w:p>
          <w:p w14:paraId="0375953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EA3D77" w14:textId="77777777" w:rsidR="00D7300B" w:rsidRPr="008743FD" w:rsidRDefault="00B30155" w:rsidP="00D7300B">
            <w:pPr>
              <w:spacing w:before="120"/>
              <w:ind w:left="-40"/>
              <w:jc w:val="both"/>
              <w:rPr>
                <w:rFonts w:ascii="Arial Narrow" w:hAnsi="Arial Narrow"/>
                <w:sz w:val="20"/>
                <w:szCs w:val="20"/>
                <w:lang w:val="sk-SK"/>
              </w:rPr>
            </w:pPr>
            <w:r w:rsidRPr="008743FD">
              <w:rPr>
                <w:rFonts w:ascii="Arial Narrow" w:hAnsi="Arial Narrow"/>
                <w:b/>
                <w:sz w:val="20"/>
                <w:szCs w:val="20"/>
                <w:lang w:val="sk-SK"/>
              </w:rPr>
              <w:t xml:space="preserve">ITMS 2014+ </w:t>
            </w:r>
            <w:r w:rsidR="00D7300B" w:rsidRPr="008743FD">
              <w:rPr>
                <w:rFonts w:ascii="Arial Narrow" w:hAnsi="Arial Narrow"/>
                <w:b/>
                <w:sz w:val="20"/>
                <w:szCs w:val="20"/>
                <w:lang w:val="sk-SK"/>
              </w:rPr>
              <w:t>(</w:t>
            </w:r>
            <w:r w:rsidR="00D7300B" w:rsidRPr="008743FD">
              <w:rPr>
                <w:rFonts w:ascii="Arial Narrow" w:hAnsi="Arial Narrow"/>
                <w:sz w:val="20"/>
                <w:szCs w:val="20"/>
                <w:lang w:val="sk-SK"/>
              </w:rPr>
              <w:t xml:space="preserve">resp. </w:t>
            </w:r>
            <w:r w:rsidR="007701E2" w:rsidRPr="008743FD">
              <w:rPr>
                <w:rFonts w:ascii="Arial Narrow" w:hAnsi="Arial Narrow"/>
                <w:sz w:val="20"/>
                <w:szCs w:val="20"/>
                <w:lang w:val="sk-SK"/>
              </w:rPr>
              <w:t>údaje evidované v informačných systémoch verejnej správy (</w:t>
            </w:r>
            <w:hyperlink r:id="rId8" w:history="1">
              <w:r w:rsidR="007701E2" w:rsidRPr="008743FD">
                <w:rPr>
                  <w:rStyle w:val="Hypertextovprepojenie"/>
                  <w:rFonts w:ascii="Arial Narrow" w:hAnsi="Arial Narrow"/>
                  <w:sz w:val="20"/>
                  <w:lang w:val="sk-SK"/>
                </w:rPr>
                <w:t>https://rpo.statistics.sk</w:t>
              </w:r>
            </w:hyperlink>
            <w:r w:rsidR="007701E2" w:rsidRPr="008743FD">
              <w:rPr>
                <w:rFonts w:ascii="Arial Narrow" w:hAnsi="Arial Narrow"/>
                <w:sz w:val="20"/>
                <w:szCs w:val="20"/>
                <w:lang w:val="sk-SK"/>
              </w:rPr>
              <w:t xml:space="preserve">, </w:t>
            </w:r>
            <w:hyperlink r:id="rId9" w:history="1">
              <w:r w:rsidR="007701E2" w:rsidRPr="008743FD">
                <w:rPr>
                  <w:rStyle w:val="Hypertextovprepojenie"/>
                  <w:rFonts w:ascii="Arial Narrow" w:hAnsi="Arial Narrow"/>
                  <w:sz w:val="20"/>
                  <w:szCs w:val="20"/>
                  <w:lang w:val="sk-SK"/>
                </w:rPr>
                <w:t>https://oversi.gov.sk</w:t>
              </w:r>
            </w:hyperlink>
            <w:r w:rsidR="007701E2" w:rsidRPr="008743FD">
              <w:rPr>
                <w:rFonts w:ascii="Arial Narrow" w:hAnsi="Arial Narrow"/>
                <w:sz w:val="20"/>
                <w:szCs w:val="20"/>
                <w:lang w:val="sk-SK"/>
              </w:rPr>
              <w:t>)</w:t>
            </w:r>
            <w:r w:rsidR="00D7300B" w:rsidRPr="008743FD">
              <w:rPr>
                <w:rFonts w:ascii="Arial Narrow" w:hAnsi="Arial Narrow"/>
                <w:sz w:val="20"/>
                <w:szCs w:val="20"/>
                <w:lang w:val="sk-SK"/>
              </w:rPr>
              <w:t>)</w:t>
            </w:r>
            <w:r w:rsidRPr="008743FD">
              <w:rPr>
                <w:rFonts w:ascii="Arial Narrow" w:hAnsi="Arial Narrow"/>
                <w:sz w:val="20"/>
                <w:szCs w:val="20"/>
                <w:lang w:val="sk-SK"/>
              </w:rPr>
              <w:t xml:space="preserve"> </w:t>
            </w:r>
          </w:p>
          <w:p w14:paraId="4544D9F1" w14:textId="77777777" w:rsidR="00355C95" w:rsidRPr="008743FD" w:rsidRDefault="00B30155" w:rsidP="00D7300B">
            <w:pPr>
              <w:spacing w:before="120"/>
              <w:ind w:left="-40"/>
              <w:jc w:val="both"/>
              <w:rPr>
                <w:lang w:val="sk-SK"/>
              </w:rPr>
            </w:pPr>
            <w:r w:rsidRPr="008743FD">
              <w:rPr>
                <w:rFonts w:ascii="Arial Narrow" w:hAnsi="Arial Narrow"/>
                <w:sz w:val="20"/>
                <w:szCs w:val="20"/>
                <w:lang w:val="sk-SK"/>
              </w:rPr>
              <w:t>Integračná akcia „Získanie Výpisu z Obchodného registra SR“</w:t>
            </w:r>
          </w:p>
        </w:tc>
        <w:tc>
          <w:tcPr>
            <w:tcW w:w="2126" w:type="dxa"/>
            <w:shd w:val="clear" w:color="auto" w:fill="auto"/>
          </w:tcPr>
          <w:p w14:paraId="7D69D8F9"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GEN00001</w:t>
            </w:r>
          </w:p>
          <w:p w14:paraId="60B5D446" w14:textId="77777777" w:rsidR="00355C95" w:rsidRPr="008743FD" w:rsidRDefault="00355C95" w:rsidP="002B1A78">
            <w:pPr>
              <w:spacing w:before="120"/>
              <w:rPr>
                <w:ins w:id="3" w:author="GC" w:date="2021-05-06T14:39:00Z"/>
                <w:rFonts w:ascii="Arial Narrow" w:hAnsi="Arial Narrow"/>
                <w:sz w:val="20"/>
                <w:szCs w:val="20"/>
                <w:lang w:val="sk-SK"/>
              </w:rPr>
            </w:pPr>
            <w:r w:rsidRPr="008743FD">
              <w:rPr>
                <w:rFonts w:ascii="Arial Narrow" w:hAnsi="Arial Narrow"/>
                <w:sz w:val="20"/>
                <w:szCs w:val="20"/>
                <w:lang w:val="sk-SK"/>
              </w:rPr>
              <w:t>Právna forma / Konkrétny oprávnený žiadateľ</w:t>
            </w:r>
            <w:ins w:id="4" w:author="GC" w:date="2021-05-06T14:39:00Z">
              <w:r w:rsidR="008743FD" w:rsidRPr="008743FD">
                <w:rPr>
                  <w:rFonts w:ascii="Arial Narrow" w:hAnsi="Arial Narrow"/>
                  <w:sz w:val="20"/>
                  <w:szCs w:val="20"/>
                  <w:lang w:val="sk-SK"/>
                </w:rPr>
                <w:t>.</w:t>
              </w:r>
            </w:ins>
          </w:p>
          <w:p w14:paraId="3A9D592C" w14:textId="77777777" w:rsidR="008743FD" w:rsidRPr="008743FD" w:rsidRDefault="008743FD" w:rsidP="002B1A78">
            <w:pPr>
              <w:spacing w:before="120"/>
              <w:rPr>
                <w:rFonts w:ascii="Arial Narrow" w:hAnsi="Arial Narrow"/>
                <w:sz w:val="20"/>
                <w:szCs w:val="20"/>
                <w:lang w:val="sk-SK"/>
              </w:rPr>
            </w:pPr>
            <w:ins w:id="5" w:author="GC" w:date="2021-05-06T14:39:00Z">
              <w:r w:rsidRPr="008743FD">
                <w:rPr>
                  <w:rFonts w:ascii="Arial Narrow" w:hAnsi="Arial Narrow"/>
                  <w:sz w:val="20"/>
                  <w:szCs w:val="20"/>
                  <w:lang w:val="sk-SK"/>
                </w:rPr>
                <w:t>OBLIGATÓRNA podmienka</w:t>
              </w:r>
            </w:ins>
          </w:p>
        </w:tc>
      </w:tr>
      <w:tr w:rsidR="00355C95" w:rsidRPr="008743FD" w14:paraId="0B1651D7" w14:textId="77777777" w:rsidTr="002B1A78">
        <w:trPr>
          <w:trHeight w:val="20"/>
        </w:trPr>
        <w:tc>
          <w:tcPr>
            <w:tcW w:w="539" w:type="dxa"/>
            <w:shd w:val="clear" w:color="auto" w:fill="D9D9D9"/>
          </w:tcPr>
          <w:p w14:paraId="698A921C"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4142646" w14:textId="77777777" w:rsidR="00355C95" w:rsidRPr="008743FD" w:rsidRDefault="00355C95" w:rsidP="00B30155">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že žiadateľ ani</w:t>
            </w:r>
            <w:r w:rsidR="00B30155" w:rsidRPr="008743FD">
              <w:rPr>
                <w:rFonts w:ascii="Arial Narrow" w:hAnsi="Arial Narrow"/>
                <w:b/>
                <w:bCs/>
                <w:color w:val="auto"/>
                <w:sz w:val="20"/>
                <w:szCs w:val="20"/>
                <w:lang w:val="sk-SK"/>
              </w:rPr>
              <w:t xml:space="preserve"> jeho štatutárny orgán, ani žiadny člen štatutárneho orgánu, ani prokurista/i, ani</w:t>
            </w:r>
            <w:r w:rsidRPr="008743FD">
              <w:rPr>
                <w:rFonts w:ascii="Arial Narrow" w:hAnsi="Arial Narrow"/>
                <w:b/>
                <w:bCs/>
                <w:color w:val="auto"/>
                <w:sz w:val="20"/>
                <w:szCs w:val="20"/>
                <w:lang w:val="sk-SK"/>
              </w:rPr>
              <w:t xml:space="preserve"> osoba konajúca v mene žiadateľa neboli právoplatne odsúdení za trestný čin korupcie, za trestný čin poškodzovania finančných záujmov </w:t>
            </w:r>
            <w:r w:rsidR="00B30155" w:rsidRPr="008743FD">
              <w:rPr>
                <w:rFonts w:ascii="Arial Narrow" w:hAnsi="Arial Narrow"/>
                <w:b/>
                <w:bCs/>
                <w:color w:val="auto"/>
                <w:sz w:val="20"/>
                <w:szCs w:val="20"/>
                <w:lang w:val="sk-SK"/>
              </w:rPr>
              <w:t>Európskej únie</w:t>
            </w:r>
            <w:r w:rsidRPr="008743FD">
              <w:rPr>
                <w:rFonts w:ascii="Arial Narrow" w:hAnsi="Arial Narrow"/>
                <w:b/>
                <w:bCs/>
                <w:color w:val="auto"/>
                <w:sz w:val="20"/>
                <w:szCs w:val="20"/>
                <w:lang w:val="sk-SK"/>
              </w:rPr>
              <w:t>, za trestný čin legalizácie príjmu z trestnej činnosti, za trestný čin založenia, zosnovania a podporovania zločineckej skupiny, alebo za trestný čin machinácie pri verejnom obstarávaní a verejnej dražbe</w:t>
            </w:r>
          </w:p>
        </w:tc>
        <w:tc>
          <w:tcPr>
            <w:tcW w:w="5032" w:type="dxa"/>
            <w:shd w:val="clear" w:color="auto" w:fill="F2F2F2"/>
          </w:tcPr>
          <w:p w14:paraId="140D06B3"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Žiadateľ ani jeho štatutárny orgán, ani osoba splnomocnená konať v mene žiadateľa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8743FD">
              <w:rPr>
                <w:rFonts w:ascii="Arial Narrow" w:hAnsi="Arial Narrow"/>
                <w:b/>
                <w:bCs/>
                <w:sz w:val="20"/>
                <w:szCs w:val="20"/>
                <w:lang w:val="sk-SK"/>
              </w:rPr>
              <w:t xml:space="preserve"> </w:t>
            </w:r>
          </w:p>
        </w:tc>
        <w:tc>
          <w:tcPr>
            <w:tcW w:w="5032" w:type="dxa"/>
            <w:shd w:val="clear" w:color="auto" w:fill="auto"/>
          </w:tcPr>
          <w:p w14:paraId="52C6CE81"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FECFDA9" w14:textId="77777777" w:rsidR="006306AA" w:rsidRPr="008743FD" w:rsidRDefault="009B3C03"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31CC0B38" w14:textId="77777777" w:rsidR="009B3C03" w:rsidRPr="008743FD" w:rsidRDefault="00E04A2C"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009B3C03" w:rsidRPr="008743FD">
              <w:rPr>
                <w:rFonts w:ascii="Arial Narrow" w:hAnsi="Arial Narrow"/>
                <w:sz w:val="20"/>
                <w:szCs w:val="20"/>
                <w:lang w:val="sk-SK"/>
              </w:rPr>
              <w:t>.</w:t>
            </w:r>
          </w:p>
          <w:p w14:paraId="7BD7407A" w14:textId="77777777" w:rsidR="009B3C03" w:rsidRPr="008743FD" w:rsidRDefault="009B3C03" w:rsidP="007C38A6">
            <w:pPr>
              <w:ind w:left="-40"/>
              <w:jc w:val="both"/>
              <w:rPr>
                <w:rFonts w:ascii="Arial Narrow" w:hAnsi="Arial Narrow"/>
                <w:b/>
                <w:sz w:val="20"/>
                <w:szCs w:val="20"/>
                <w:lang w:val="sk-SK"/>
              </w:rPr>
            </w:pPr>
          </w:p>
          <w:p w14:paraId="0BD1800F"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7F2A7D1D" w14:textId="77777777" w:rsidR="00355C95" w:rsidRPr="008743FD" w:rsidRDefault="00E04A2C" w:rsidP="002B1A78">
            <w:pPr>
              <w:spacing w:before="12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p>
          <w:p w14:paraId="1C0EAE2F" w14:textId="77777777" w:rsidR="00355C95" w:rsidRPr="008743FD" w:rsidRDefault="00355C95" w:rsidP="002B1A78">
            <w:pPr>
              <w:spacing w:before="120"/>
              <w:ind w:left="-40"/>
              <w:jc w:val="both"/>
              <w:rPr>
                <w:rFonts w:ascii="Arial Narrow" w:hAnsi="Arial Narrow"/>
                <w:b/>
                <w:sz w:val="20"/>
                <w:szCs w:val="20"/>
                <w:lang w:val="sk-SK"/>
              </w:rPr>
            </w:pPr>
          </w:p>
        </w:tc>
        <w:tc>
          <w:tcPr>
            <w:tcW w:w="2126" w:type="dxa"/>
            <w:shd w:val="clear" w:color="auto" w:fill="auto"/>
          </w:tcPr>
          <w:p w14:paraId="7A3D033C" w14:textId="77777777" w:rsidR="000D2D89" w:rsidRPr="008743FD" w:rsidRDefault="00697E0D" w:rsidP="002B1A78">
            <w:pPr>
              <w:spacing w:before="120"/>
              <w:rPr>
                <w:rFonts w:ascii="Arial Narrow" w:hAnsi="Arial Narrow"/>
                <w:sz w:val="20"/>
                <w:szCs w:val="20"/>
                <w:lang w:val="sk-SK"/>
              </w:rPr>
            </w:pPr>
            <w:r w:rsidRPr="008743FD">
              <w:rPr>
                <w:rFonts w:ascii="Arial Narrow" w:hAnsi="Arial Narrow"/>
                <w:sz w:val="20"/>
                <w:szCs w:val="20"/>
                <w:lang w:val="sk-SK"/>
              </w:rPr>
              <w:t xml:space="preserve">GEN00011 </w:t>
            </w:r>
          </w:p>
          <w:p w14:paraId="11B1FD8D" w14:textId="77777777" w:rsidR="00355C95" w:rsidRPr="008743FD" w:rsidRDefault="00355C95">
            <w:pPr>
              <w:spacing w:before="120"/>
              <w:rPr>
                <w:ins w:id="6" w:author="GC" w:date="2021-05-06T14:39:00Z"/>
                <w:rFonts w:ascii="Arial Narrow" w:hAnsi="Arial Narrow"/>
                <w:sz w:val="20"/>
                <w:szCs w:val="20"/>
                <w:lang w:val="sk-SK"/>
              </w:rPr>
            </w:pPr>
            <w:r w:rsidRPr="008743FD">
              <w:rPr>
                <w:rFonts w:ascii="Arial Narrow" w:hAnsi="Arial Narrow"/>
                <w:sz w:val="20"/>
                <w:szCs w:val="20"/>
                <w:lang w:val="sk-SK"/>
              </w:rPr>
              <w:t>Podmienka bezúhonnosti žiadateľa.</w:t>
            </w:r>
          </w:p>
          <w:p w14:paraId="7458BB4C" w14:textId="77777777" w:rsidR="008743FD" w:rsidRPr="008743FD" w:rsidRDefault="008743FD">
            <w:pPr>
              <w:spacing w:before="120"/>
              <w:rPr>
                <w:rFonts w:ascii="Arial Narrow" w:hAnsi="Arial Narrow"/>
                <w:sz w:val="20"/>
                <w:szCs w:val="20"/>
                <w:lang w:val="sk-SK"/>
              </w:rPr>
            </w:pPr>
            <w:ins w:id="7" w:author="GC" w:date="2021-05-06T14:39:00Z">
              <w:r w:rsidRPr="008743FD">
                <w:rPr>
                  <w:rFonts w:ascii="Arial Narrow" w:hAnsi="Arial Narrow"/>
                  <w:sz w:val="20"/>
                  <w:szCs w:val="20"/>
                  <w:lang w:val="sk-SK"/>
                </w:rPr>
                <w:t>OBLIGATÓRNA podmienka</w:t>
              </w:r>
            </w:ins>
          </w:p>
        </w:tc>
      </w:tr>
      <w:tr w:rsidR="00355C95" w:rsidRPr="008743FD" w14:paraId="45218159" w14:textId="77777777" w:rsidTr="00BD68DB">
        <w:trPr>
          <w:trHeight w:val="20"/>
        </w:trPr>
        <w:tc>
          <w:tcPr>
            <w:tcW w:w="14714" w:type="dxa"/>
            <w:gridSpan w:val="5"/>
            <w:shd w:val="clear" w:color="auto" w:fill="DDD9C3" w:themeFill="background2" w:themeFillShade="E6"/>
          </w:tcPr>
          <w:p w14:paraId="724E6910"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Oprávnenosť aktivít realizácie projektu</w:t>
            </w:r>
          </w:p>
        </w:tc>
      </w:tr>
      <w:tr w:rsidR="00355C95" w:rsidRPr="008743FD" w14:paraId="7E1A0E21" w14:textId="77777777" w:rsidTr="002B1A78">
        <w:trPr>
          <w:trHeight w:val="20"/>
        </w:trPr>
        <w:tc>
          <w:tcPr>
            <w:tcW w:w="539" w:type="dxa"/>
            <w:shd w:val="clear" w:color="auto" w:fill="D9D9D9"/>
          </w:tcPr>
          <w:p w14:paraId="316C1AF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B530ADD"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oprávnenosti aktivít projektu </w:t>
            </w:r>
          </w:p>
        </w:tc>
        <w:tc>
          <w:tcPr>
            <w:tcW w:w="5032" w:type="dxa"/>
            <w:shd w:val="clear" w:color="auto" w:fill="F2F2F2"/>
          </w:tcPr>
          <w:p w14:paraId="5BD47C4D"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Všetky aktivity projektu musia byť vo vecnom súlade s typmi oprávnených aktivít OPII, na realizáciu ktorých je vyhlásené vyzvanie. </w:t>
            </w:r>
          </w:p>
          <w:p w14:paraId="01B182C6" w14:textId="77777777" w:rsidR="00355C95" w:rsidRPr="008743FD" w:rsidRDefault="00355C95">
            <w:pPr>
              <w:pStyle w:val="Default"/>
              <w:spacing w:before="120"/>
              <w:jc w:val="both"/>
              <w:rPr>
                <w:rFonts w:ascii="Arial Narrow" w:hAnsi="Arial Narrow"/>
                <w:sz w:val="20"/>
                <w:szCs w:val="20"/>
                <w:lang w:val="sk-SK"/>
              </w:rPr>
            </w:pPr>
            <w:r w:rsidRPr="008743FD">
              <w:rPr>
                <w:rFonts w:ascii="Arial Narrow" w:hAnsi="Arial Narrow"/>
                <w:sz w:val="20"/>
                <w:szCs w:val="20"/>
                <w:lang w:val="sk-SK"/>
              </w:rPr>
              <w:t xml:space="preserve">Ak nie je v príslušnom vyzvaní uvedené inak, žiadateľ je oprávnený v rámci jednej ŽoNFP zahrnúť aktivity pokrývajúce všetky oblasti intervencie (121 Príprava, vykonávanie, </w:t>
            </w:r>
            <w:r w:rsidRPr="008743FD">
              <w:rPr>
                <w:rFonts w:ascii="Arial Narrow" w:hAnsi="Arial Narrow"/>
                <w:sz w:val="20"/>
                <w:szCs w:val="20"/>
                <w:lang w:val="sk-SK"/>
              </w:rPr>
              <w:lastRenderedPageBreak/>
              <w:t>monitorovanie a inšpekcia, 122 Hodnotenie a štúdie a 123 Informovanie a</w:t>
            </w:r>
            <w:del w:id="8" w:author="21" w:date="2021-04-14T11:40:00Z">
              <w:r w:rsidRPr="008743FD" w:rsidDel="005D3D48">
                <w:rPr>
                  <w:rFonts w:ascii="Arial Narrow" w:hAnsi="Arial Narrow"/>
                  <w:sz w:val="20"/>
                  <w:szCs w:val="20"/>
                  <w:lang w:val="sk-SK"/>
                </w:rPr>
                <w:delText> </w:delText>
              </w:r>
            </w:del>
            <w:ins w:id="9" w:author="21" w:date="2021-04-14T11:40:00Z">
              <w:r w:rsidR="005D3D48" w:rsidRPr="008743FD">
                <w:rPr>
                  <w:rFonts w:ascii="Arial Narrow" w:hAnsi="Arial Narrow"/>
                  <w:sz w:val="20"/>
                  <w:szCs w:val="20"/>
                  <w:lang w:val="sk-SK"/>
                </w:rPr>
                <w:t> </w:t>
              </w:r>
            </w:ins>
            <w:r w:rsidRPr="008743FD">
              <w:rPr>
                <w:rFonts w:ascii="Arial Narrow" w:hAnsi="Arial Narrow"/>
                <w:sz w:val="20"/>
                <w:szCs w:val="20"/>
                <w:lang w:val="sk-SK"/>
              </w:rPr>
              <w:t>komunikácia</w:t>
            </w:r>
            <w:ins w:id="10" w:author="21" w:date="2021-04-14T11:40:00Z">
              <w:r w:rsidR="005D3D48" w:rsidRPr="008743FD">
                <w:rPr>
                  <w:rFonts w:ascii="Arial Narrow" w:hAnsi="Arial Narrow"/>
                  <w:sz w:val="20"/>
                  <w:szCs w:val="20"/>
                  <w:lang w:val="sk-SK"/>
                </w:rPr>
                <w:t>)</w:t>
              </w:r>
            </w:ins>
            <w:r w:rsidRPr="008743FD">
              <w:rPr>
                <w:rFonts w:ascii="Arial Narrow" w:hAnsi="Arial Narrow"/>
                <w:sz w:val="20"/>
                <w:szCs w:val="20"/>
                <w:lang w:val="sk-SK"/>
              </w:rPr>
              <w:t xml:space="preserve">, </w:t>
            </w:r>
            <w:r w:rsidRPr="008743FD">
              <w:rPr>
                <w:rFonts w:ascii="Arial Narrow" w:hAnsi="Arial Narrow"/>
                <w:color w:val="auto"/>
                <w:sz w:val="20"/>
                <w:szCs w:val="20"/>
                <w:lang w:val="sk-SK"/>
              </w:rPr>
              <w:t xml:space="preserve">pričom platí, že jedna hlavná aktivita môže byť priradená iba k jednej oblasti intervencie. Oprávnené na poskytnutie príspevku budú výlučne projekty, ktoré svojimi aktivitami spadajú do rámca oprávnených aktivít OPII </w:t>
            </w:r>
            <w:del w:id="11" w:author="21" w:date="2021-04-14T11:40:00Z">
              <w:r w:rsidRPr="008743FD" w:rsidDel="005D3D48">
                <w:rPr>
                  <w:rFonts w:ascii="Arial Narrow" w:hAnsi="Arial Narrow"/>
                  <w:color w:val="auto"/>
                  <w:sz w:val="20"/>
                  <w:szCs w:val="20"/>
                  <w:lang w:val="sk-SK"/>
                </w:rPr>
                <w:delText xml:space="preserve">definovaného </w:delText>
              </w:r>
            </w:del>
            <w:ins w:id="12" w:author="21" w:date="2021-04-14T11:40:00Z">
              <w:r w:rsidR="005D3D48" w:rsidRPr="008743FD">
                <w:rPr>
                  <w:rFonts w:ascii="Arial Narrow" w:hAnsi="Arial Narrow"/>
                  <w:color w:val="auto"/>
                  <w:sz w:val="20"/>
                  <w:szCs w:val="20"/>
                  <w:lang w:val="sk-SK"/>
                </w:rPr>
                <w:t xml:space="preserve">definovaných </w:t>
              </w:r>
            </w:ins>
            <w:r w:rsidRPr="008743FD">
              <w:rPr>
                <w:rFonts w:ascii="Arial Narrow" w:hAnsi="Arial Narrow"/>
                <w:color w:val="auto"/>
                <w:sz w:val="20"/>
                <w:szCs w:val="20"/>
                <w:lang w:val="sk-SK"/>
              </w:rPr>
              <w:t>vo vyzvaní.</w:t>
            </w:r>
          </w:p>
        </w:tc>
        <w:tc>
          <w:tcPr>
            <w:tcW w:w="5032" w:type="dxa"/>
            <w:shd w:val="clear" w:color="auto" w:fill="auto"/>
          </w:tcPr>
          <w:p w14:paraId="11F28F85"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lastRenderedPageBreak/>
              <w:t>Forma preukázania</w:t>
            </w:r>
            <w:r w:rsidRPr="008743FD">
              <w:rPr>
                <w:rFonts w:ascii="Arial Narrow" w:hAnsi="Arial Narrow"/>
                <w:b/>
                <w:sz w:val="20"/>
                <w:szCs w:val="20"/>
                <w:lang w:val="sk-SK"/>
              </w:rPr>
              <w:t xml:space="preserve">: </w:t>
            </w:r>
          </w:p>
          <w:p w14:paraId="21788D87" w14:textId="77777777" w:rsidR="006306AA" w:rsidRPr="008743FD" w:rsidRDefault="006306AA"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28DA44F8" w14:textId="77777777" w:rsidR="006306AA" w:rsidRPr="008743FD" w:rsidRDefault="006306AA"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Fonts w:ascii="Arial Narrow" w:hAnsi="Arial Narrow"/>
                <w:sz w:val="20"/>
                <w:szCs w:val="20"/>
                <w:lang w:val="sk-SK"/>
              </w:rPr>
              <w:t>.</w:t>
            </w:r>
          </w:p>
          <w:p w14:paraId="58949829" w14:textId="77777777" w:rsidR="006306AA" w:rsidRPr="008743FD" w:rsidRDefault="006306AA" w:rsidP="007C38A6">
            <w:pPr>
              <w:pStyle w:val="Default"/>
              <w:ind w:left="234"/>
              <w:jc w:val="both"/>
              <w:rPr>
                <w:rFonts w:ascii="Arial Narrow" w:hAnsi="Arial Narrow"/>
                <w:color w:val="auto"/>
                <w:sz w:val="20"/>
                <w:szCs w:val="20"/>
                <w:lang w:val="sk-SK"/>
              </w:rPr>
            </w:pPr>
            <w:r w:rsidRPr="008743FD">
              <w:rPr>
                <w:rFonts w:ascii="Arial Narrow" w:hAnsi="Arial Narrow"/>
                <w:color w:val="auto"/>
                <w:sz w:val="20"/>
                <w:szCs w:val="20"/>
                <w:lang w:val="sk-SK"/>
              </w:rPr>
              <w:t>Žiadateľ vyberie v čestnom vyhlásení iba relevantné časti z nasledovných možností:</w:t>
            </w:r>
          </w:p>
          <w:p w14:paraId="579E5454"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 xml:space="preserve">že realizácia projektu je navrhovaná v súlade s internými pravidlami odmeňovania zamestnancov žiadateľa </w:t>
            </w:r>
            <w:r w:rsidRPr="008743FD">
              <w:rPr>
                <w:rFonts w:ascii="Arial Narrow" w:hAnsi="Arial Narrow"/>
                <w:sz w:val="20"/>
                <w:szCs w:val="20"/>
              </w:rPr>
              <w:lastRenderedPageBreak/>
              <w:t>(relevantné v prípade projektov v rámci špecifického cieľa 8.1 aktivity A),</w:t>
            </w:r>
          </w:p>
          <w:p w14:paraId="701608E2"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so systémom vzdelávania žiadateľa (relevantné v prípade projektov v rámci špecifického cieľa 8.1 aktivity B),</w:t>
            </w:r>
          </w:p>
          <w:p w14:paraId="185FB54C" w14:textId="77777777" w:rsidR="006306AA" w:rsidRPr="008743FD" w:rsidRDefault="006306AA" w:rsidP="007C38A6">
            <w:pPr>
              <w:pStyle w:val="Odsekzoznamu"/>
              <w:numPr>
                <w:ilvl w:val="0"/>
                <w:numId w:val="9"/>
              </w:numPr>
              <w:ind w:left="671"/>
              <w:jc w:val="both"/>
              <w:rPr>
                <w:rFonts w:ascii="Arial Narrow" w:hAnsi="Arial Narrow"/>
                <w:sz w:val="20"/>
                <w:szCs w:val="20"/>
              </w:rPr>
            </w:pPr>
            <w:r w:rsidRPr="008743FD">
              <w:rPr>
                <w:rFonts w:ascii="Arial Narrow" w:hAnsi="Arial Narrow"/>
                <w:sz w:val="20"/>
                <w:szCs w:val="20"/>
              </w:rPr>
              <w:t>že realizácia projektu je navrhovaná v súlade s organizačnými postupmi žiadateľa k realizácii informačných a komunikačných aktivít (relevantné v prípade projektov v rámci špecifického cieľa 8.2).</w:t>
            </w:r>
          </w:p>
          <w:p w14:paraId="2ABAED5E" w14:textId="77777777" w:rsidR="006306AA" w:rsidRPr="008743FD" w:rsidRDefault="006306AA" w:rsidP="006306AA">
            <w:pPr>
              <w:ind w:left="-40"/>
              <w:jc w:val="both"/>
              <w:rPr>
                <w:rFonts w:ascii="Arial Narrow" w:hAnsi="Arial Narrow"/>
                <w:b/>
                <w:sz w:val="20"/>
                <w:szCs w:val="20"/>
                <w:lang w:val="sk-SK"/>
              </w:rPr>
            </w:pPr>
          </w:p>
          <w:p w14:paraId="6030F0EF" w14:textId="77777777" w:rsidR="006306AA" w:rsidRPr="008743FD" w:rsidRDefault="006306AA" w:rsidP="006306AA">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097ED18" w14:textId="77777777" w:rsidR="00355C95" w:rsidRPr="008743FD" w:rsidRDefault="006306AA">
            <w:pPr>
              <w:spacing w:before="120"/>
              <w:jc w:val="both"/>
              <w:rPr>
                <w:rFonts w:ascii="Arial Narrow" w:hAnsi="Arial Narrow"/>
                <w:sz w:val="20"/>
                <w:szCs w:val="20"/>
                <w:lang w:val="sk-SK"/>
              </w:rPr>
            </w:pPr>
            <w:r w:rsidRPr="008743FD">
              <w:rPr>
                <w:rFonts w:ascii="Arial Narrow" w:hAnsi="Arial Narrow"/>
                <w:b/>
                <w:sz w:val="20"/>
                <w:szCs w:val="20"/>
                <w:lang w:val="sk-SK"/>
              </w:rPr>
              <w:t>Formulár ŽoNFP – tab. 15 Čestné vyhlásenie žiadateľa</w:t>
            </w:r>
          </w:p>
        </w:tc>
        <w:tc>
          <w:tcPr>
            <w:tcW w:w="2126" w:type="dxa"/>
            <w:shd w:val="clear" w:color="auto" w:fill="auto"/>
          </w:tcPr>
          <w:p w14:paraId="6F6F9D9D" w14:textId="77777777" w:rsidR="000D2D89" w:rsidRPr="008743FD" w:rsidRDefault="000D2D89" w:rsidP="002B1A78">
            <w:pPr>
              <w:pStyle w:val="Default"/>
              <w:rPr>
                <w:rFonts w:ascii="Arial Narrow" w:hAnsi="Arial Narrow"/>
                <w:color w:val="auto"/>
                <w:sz w:val="20"/>
                <w:szCs w:val="20"/>
                <w:lang w:val="sk-SK"/>
              </w:rPr>
            </w:pPr>
            <w:r w:rsidRPr="008743FD">
              <w:rPr>
                <w:rFonts w:ascii="Arial Narrow" w:hAnsi="Arial Narrow"/>
                <w:color w:val="auto"/>
                <w:sz w:val="20"/>
                <w:szCs w:val="20"/>
                <w:lang w:val="sk-SK"/>
              </w:rPr>
              <w:lastRenderedPageBreak/>
              <w:t>GEN00013</w:t>
            </w:r>
          </w:p>
          <w:p w14:paraId="27FE7F75" w14:textId="77777777" w:rsidR="00355C95" w:rsidRPr="008743FD" w:rsidRDefault="000D2D89" w:rsidP="002B1A78">
            <w:pPr>
              <w:spacing w:before="120"/>
              <w:rPr>
                <w:ins w:id="13" w:author="GC" w:date="2021-05-06T14:39:00Z"/>
                <w:rFonts w:ascii="Arial Narrow" w:hAnsi="Arial Narrow"/>
                <w:sz w:val="20"/>
                <w:szCs w:val="20"/>
                <w:lang w:val="sk-SK"/>
              </w:rPr>
            </w:pPr>
            <w:r w:rsidRPr="008743FD">
              <w:rPr>
                <w:rFonts w:ascii="Arial Narrow" w:hAnsi="Arial Narrow"/>
                <w:sz w:val="20"/>
                <w:szCs w:val="20"/>
                <w:lang w:val="sk-SK"/>
              </w:rPr>
              <w:t>Osobitné skutočnosti preukazujúce oprávnenosť aktivít projektu</w:t>
            </w:r>
            <w:ins w:id="14" w:author="GC" w:date="2021-05-06T14:39:00Z">
              <w:r w:rsidR="008743FD" w:rsidRPr="008743FD">
                <w:rPr>
                  <w:rFonts w:ascii="Arial Narrow" w:hAnsi="Arial Narrow"/>
                  <w:sz w:val="20"/>
                  <w:szCs w:val="20"/>
                  <w:lang w:val="sk-SK"/>
                </w:rPr>
                <w:t>.</w:t>
              </w:r>
            </w:ins>
          </w:p>
          <w:p w14:paraId="696C62E0" w14:textId="77777777" w:rsidR="008743FD" w:rsidRPr="008743FD" w:rsidRDefault="008743FD" w:rsidP="002B1A78">
            <w:pPr>
              <w:spacing w:before="120"/>
              <w:rPr>
                <w:rFonts w:ascii="Arial Narrow" w:hAnsi="Arial Narrow"/>
                <w:sz w:val="20"/>
                <w:szCs w:val="20"/>
                <w:lang w:val="sk-SK"/>
              </w:rPr>
            </w:pPr>
            <w:ins w:id="15" w:author="GC" w:date="2021-05-06T14:39:00Z">
              <w:r w:rsidRPr="008743FD">
                <w:rPr>
                  <w:rFonts w:ascii="Arial Narrow" w:hAnsi="Arial Narrow"/>
                  <w:sz w:val="20"/>
                  <w:szCs w:val="20"/>
                  <w:lang w:val="sk-SK"/>
                </w:rPr>
                <w:t xml:space="preserve">OBLIGATÓRNA </w:t>
              </w:r>
              <w:r w:rsidRPr="008743FD">
                <w:rPr>
                  <w:rFonts w:ascii="Arial Narrow" w:hAnsi="Arial Narrow"/>
                  <w:sz w:val="20"/>
                  <w:szCs w:val="20"/>
                  <w:lang w:val="sk-SK"/>
                </w:rPr>
                <w:lastRenderedPageBreak/>
                <w:t>podmienka</w:t>
              </w:r>
            </w:ins>
          </w:p>
        </w:tc>
      </w:tr>
      <w:tr w:rsidR="00355C95" w:rsidRPr="008743FD" w14:paraId="14183E8E" w14:textId="77777777" w:rsidTr="002B1A78">
        <w:trPr>
          <w:trHeight w:val="20"/>
        </w:trPr>
        <w:tc>
          <w:tcPr>
            <w:tcW w:w="539" w:type="dxa"/>
            <w:shd w:val="clear" w:color="auto" w:fill="D9D9D9"/>
          </w:tcPr>
          <w:p w14:paraId="489CF143"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47E0791F" w14:textId="77777777" w:rsidR="00355C95" w:rsidRPr="008743FD" w:rsidRDefault="00355C95" w:rsidP="002B1A78">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že žiadateľ neukončil fyzickú realizáciu všetkých oprávnených aktivít projektu pred predložením ŽoNFP</w:t>
            </w:r>
          </w:p>
        </w:tc>
        <w:tc>
          <w:tcPr>
            <w:tcW w:w="5032" w:type="dxa"/>
            <w:shd w:val="clear" w:color="auto" w:fill="F2F2F2"/>
          </w:tcPr>
          <w:p w14:paraId="099375AE" w14:textId="636F4FCD"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Žiadateľ nesmie ukončiť fyzickú realizáciu všetkých oprávnených aktivít projektu pred predložením ŽoNFP</w:t>
            </w:r>
            <w:ins w:id="16" w:author="GC" w:date="2021-05-24T10:15:00Z">
              <w:r w:rsidR="00DE6910">
                <w:rPr>
                  <w:rFonts w:ascii="Arial Narrow" w:hAnsi="Arial Narrow"/>
                  <w:color w:val="auto"/>
                  <w:sz w:val="20"/>
                  <w:szCs w:val="20"/>
                  <w:lang w:val="sk-SK"/>
                </w:rPr>
                <w:t xml:space="preserve"> na</w:t>
              </w:r>
            </w:ins>
            <w:r w:rsidRPr="008743FD">
              <w:rPr>
                <w:rFonts w:ascii="Arial Narrow" w:hAnsi="Arial Narrow"/>
                <w:color w:val="auto"/>
                <w:sz w:val="20"/>
                <w:szCs w:val="20"/>
                <w:lang w:val="sk-SK"/>
              </w:rPr>
              <w:t xml:space="preserve"> RO OPII bez ohľadu na to, či žiadateľ uhradil všetky súvisiace platby.</w:t>
            </w:r>
          </w:p>
          <w:p w14:paraId="79163866"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5032" w:type="dxa"/>
            <w:shd w:val="clear" w:color="auto" w:fill="auto"/>
          </w:tcPr>
          <w:p w14:paraId="647E96FD"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736484" w14:textId="77777777" w:rsidR="00697E0D" w:rsidRPr="008743FD" w:rsidRDefault="00697E0D">
            <w:pPr>
              <w:spacing w:before="120"/>
              <w:ind w:left="-40"/>
              <w:jc w:val="both"/>
              <w:rPr>
                <w:rFonts w:ascii="Arial Narrow" w:hAnsi="Arial Narrow"/>
                <w:b/>
                <w:sz w:val="20"/>
                <w:szCs w:val="20"/>
                <w:lang w:val="sk-SK"/>
              </w:rPr>
            </w:pPr>
            <w:r w:rsidRPr="008743FD">
              <w:rPr>
                <w:rFonts w:ascii="Arial Narrow" w:hAnsi="Arial Narrow"/>
                <w:sz w:val="20"/>
                <w:szCs w:val="20"/>
                <w:lang w:val="sk-SK"/>
              </w:rPr>
              <w:t>Bez osobitnej prílohy.</w:t>
            </w:r>
          </w:p>
          <w:p w14:paraId="50E3F86A" w14:textId="77777777" w:rsidR="00697E0D" w:rsidRPr="008743FD" w:rsidRDefault="00697E0D" w:rsidP="007C38A6">
            <w:pPr>
              <w:ind w:left="-40"/>
              <w:jc w:val="both"/>
              <w:rPr>
                <w:rFonts w:ascii="Arial Narrow" w:hAnsi="Arial Narrow"/>
                <w:b/>
                <w:sz w:val="20"/>
                <w:szCs w:val="20"/>
                <w:lang w:val="sk-SK"/>
              </w:rPr>
            </w:pPr>
          </w:p>
          <w:p w14:paraId="54BDD9E4"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125CE270"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06797AA" w14:textId="77777777" w:rsidR="00355C95" w:rsidRPr="008743FD" w:rsidRDefault="00355C95" w:rsidP="002B1A78">
            <w:pPr>
              <w:pStyle w:val="Default"/>
              <w:spacing w:before="120"/>
              <w:jc w:val="both"/>
              <w:rPr>
                <w:rFonts w:ascii="Arial Narrow" w:hAnsi="Arial Narrow" w:cs="Calibri"/>
                <w:color w:val="auto"/>
                <w:sz w:val="20"/>
                <w:szCs w:val="20"/>
                <w:lang w:val="sk-SK"/>
              </w:rPr>
            </w:pPr>
          </w:p>
        </w:tc>
        <w:tc>
          <w:tcPr>
            <w:tcW w:w="2126" w:type="dxa"/>
            <w:shd w:val="clear" w:color="auto" w:fill="auto"/>
          </w:tcPr>
          <w:p w14:paraId="71321857" w14:textId="77777777" w:rsidR="00355C95" w:rsidRPr="008743FD" w:rsidRDefault="000D2D89" w:rsidP="002B1A78">
            <w:pPr>
              <w:pStyle w:val="Default"/>
              <w:tabs>
                <w:tab w:val="left" w:pos="1605"/>
              </w:tabs>
              <w:spacing w:before="120"/>
              <w:rPr>
                <w:rFonts w:ascii="Arial Narrow" w:hAnsi="Arial Narrow" w:cs="Calibri"/>
                <w:color w:val="auto"/>
                <w:sz w:val="20"/>
                <w:szCs w:val="20"/>
                <w:lang w:val="sk-SK"/>
              </w:rPr>
            </w:pPr>
            <w:r w:rsidRPr="008743FD">
              <w:rPr>
                <w:rFonts w:ascii="Arial Narrow" w:hAnsi="Arial Narrow"/>
                <w:color w:val="auto"/>
                <w:sz w:val="20"/>
                <w:szCs w:val="20"/>
                <w:lang w:val="sk-SK"/>
              </w:rPr>
              <w:t>GEN01102</w:t>
            </w:r>
          </w:p>
          <w:p w14:paraId="7E8F1E67" w14:textId="77777777" w:rsidR="000D2D89" w:rsidRDefault="000D2D89" w:rsidP="002B1A78">
            <w:pPr>
              <w:pStyle w:val="Default"/>
              <w:tabs>
                <w:tab w:val="left" w:pos="1605"/>
              </w:tabs>
              <w:spacing w:before="120"/>
              <w:rPr>
                <w:ins w:id="17" w:author="GC" w:date="2021-06-09T08:32:00Z"/>
                <w:rFonts w:ascii="Arial Narrow" w:hAnsi="Arial Narrow" w:cs="Calibri"/>
                <w:color w:val="auto"/>
                <w:sz w:val="20"/>
                <w:szCs w:val="20"/>
                <w:lang w:val="sk-SK"/>
              </w:rPr>
            </w:pPr>
            <w:r w:rsidRPr="008743FD">
              <w:rPr>
                <w:rFonts w:ascii="Arial Narrow" w:hAnsi="Arial Narrow" w:cs="Calibri"/>
                <w:color w:val="auto"/>
                <w:sz w:val="20"/>
                <w:szCs w:val="20"/>
                <w:lang w:val="sk-SK"/>
              </w:rPr>
              <w:t>Podmienka, že žiadateľ neukončil fyzickú realizáciu všetkých oprávnených hlavných aktivít projektu (realizovaného z PO 8 OPII) pred predložením ŽoNFP.</w:t>
            </w:r>
          </w:p>
          <w:p w14:paraId="29DCBBAA" w14:textId="55FD9941" w:rsidR="003E50A7" w:rsidRPr="008743FD" w:rsidRDefault="003E50A7" w:rsidP="002B1A78">
            <w:pPr>
              <w:pStyle w:val="Default"/>
              <w:tabs>
                <w:tab w:val="left" w:pos="1605"/>
              </w:tabs>
              <w:spacing w:before="120"/>
              <w:rPr>
                <w:rFonts w:ascii="Arial Narrow" w:hAnsi="Arial Narrow" w:cs="Calibri"/>
                <w:color w:val="auto"/>
                <w:sz w:val="20"/>
                <w:szCs w:val="20"/>
                <w:lang w:val="sk-SK"/>
              </w:rPr>
            </w:pPr>
            <w:ins w:id="18" w:author="GC" w:date="2021-06-09T08:32:00Z">
              <w:r w:rsidRPr="008743FD">
                <w:rPr>
                  <w:rFonts w:ascii="Arial Narrow" w:hAnsi="Arial Narrow"/>
                  <w:sz w:val="20"/>
                  <w:szCs w:val="20"/>
                  <w:lang w:val="sk-SK"/>
                </w:rPr>
                <w:t>OBLIGATÓRNA podmienka</w:t>
              </w:r>
            </w:ins>
          </w:p>
        </w:tc>
      </w:tr>
      <w:tr w:rsidR="00355C95" w:rsidRPr="008743FD" w:rsidDel="00E12AC3" w14:paraId="705875E8" w14:textId="77777777" w:rsidTr="00BD68DB">
        <w:trPr>
          <w:trHeight w:val="20"/>
          <w:del w:id="19" w:author="21" w:date="2021-03-16T15:53:00Z"/>
        </w:trPr>
        <w:tc>
          <w:tcPr>
            <w:tcW w:w="14714" w:type="dxa"/>
            <w:gridSpan w:val="5"/>
            <w:shd w:val="clear" w:color="auto" w:fill="DDD9C3" w:themeFill="background2" w:themeFillShade="E6"/>
          </w:tcPr>
          <w:p w14:paraId="0124803E" w14:textId="77777777" w:rsidR="00355C95" w:rsidRPr="008743FD" w:rsidDel="00E12AC3" w:rsidRDefault="00355C95" w:rsidP="002B1A78">
            <w:pPr>
              <w:pStyle w:val="Default"/>
              <w:spacing w:before="120" w:after="120"/>
              <w:jc w:val="both"/>
              <w:rPr>
                <w:del w:id="20" w:author="21" w:date="2021-03-16T15:53:00Z"/>
                <w:rFonts w:ascii="Arial Narrow" w:hAnsi="Arial Narrow"/>
                <w:b/>
                <w:color w:val="auto"/>
                <w:sz w:val="20"/>
                <w:szCs w:val="20"/>
                <w:lang w:val="sk-SK"/>
              </w:rPr>
            </w:pPr>
            <w:del w:id="21" w:author="21" w:date="2021-03-16T15:53:00Z">
              <w:r w:rsidRPr="008743FD" w:rsidDel="00E12AC3">
                <w:rPr>
                  <w:rFonts w:ascii="Arial Narrow" w:hAnsi="Arial Narrow"/>
                  <w:color w:val="auto"/>
                  <w:sz w:val="20"/>
                  <w:szCs w:val="20"/>
                  <w:lang w:val="sk-SK"/>
                </w:rPr>
                <w:delText>Kategória podmienok poskytnutia príspevku:</w:delText>
              </w:r>
              <w:r w:rsidRPr="008743FD" w:rsidDel="00E12AC3">
                <w:rPr>
                  <w:rFonts w:ascii="Arial Narrow" w:hAnsi="Arial Narrow"/>
                  <w:b/>
                  <w:caps/>
                  <w:color w:val="auto"/>
                  <w:sz w:val="20"/>
                  <w:szCs w:val="20"/>
                  <w:lang w:val="sk-SK"/>
                </w:rPr>
                <w:delText xml:space="preserve"> Oprávnenosť výdavkov realizácie projektu</w:delText>
              </w:r>
            </w:del>
          </w:p>
        </w:tc>
      </w:tr>
      <w:tr w:rsidR="00355C95" w:rsidRPr="008743FD" w:rsidDel="00E12AC3" w14:paraId="6834FE94" w14:textId="77777777" w:rsidTr="002B1A78">
        <w:trPr>
          <w:trHeight w:val="20"/>
          <w:del w:id="22" w:author="21" w:date="2021-03-16T15:54:00Z"/>
        </w:trPr>
        <w:tc>
          <w:tcPr>
            <w:tcW w:w="539" w:type="dxa"/>
            <w:shd w:val="clear" w:color="auto" w:fill="D9D9D9"/>
          </w:tcPr>
          <w:p w14:paraId="0CB025A5" w14:textId="77777777" w:rsidR="00355C95" w:rsidRPr="008743FD" w:rsidDel="00E12AC3" w:rsidRDefault="00355C95" w:rsidP="00355C95">
            <w:pPr>
              <w:pStyle w:val="Odsekzoznamu"/>
              <w:numPr>
                <w:ilvl w:val="0"/>
                <w:numId w:val="4"/>
              </w:numPr>
              <w:spacing w:before="120"/>
              <w:ind w:left="426"/>
              <w:jc w:val="center"/>
              <w:rPr>
                <w:del w:id="23" w:author="21" w:date="2021-03-16T15:54:00Z"/>
                <w:rFonts w:ascii="Arial Narrow" w:hAnsi="Arial Narrow" w:cs="Calibri"/>
                <w:b/>
                <w:sz w:val="20"/>
                <w:szCs w:val="20"/>
              </w:rPr>
            </w:pPr>
          </w:p>
        </w:tc>
        <w:tc>
          <w:tcPr>
            <w:tcW w:w="1985" w:type="dxa"/>
            <w:shd w:val="clear" w:color="auto" w:fill="D9D9D9"/>
          </w:tcPr>
          <w:p w14:paraId="5CA0DA38" w14:textId="77777777" w:rsidR="00355C95" w:rsidRPr="008743FD" w:rsidDel="00E12AC3" w:rsidRDefault="00355C95" w:rsidP="002B1A78">
            <w:pPr>
              <w:pStyle w:val="Default"/>
              <w:spacing w:before="120"/>
              <w:rPr>
                <w:del w:id="24" w:author="21" w:date="2021-03-16T15:54:00Z"/>
                <w:rFonts w:ascii="Arial Narrow" w:hAnsi="Arial Narrow"/>
                <w:color w:val="auto"/>
                <w:sz w:val="20"/>
                <w:szCs w:val="20"/>
                <w:lang w:val="sk-SK"/>
              </w:rPr>
            </w:pPr>
            <w:del w:id="25" w:author="21" w:date="2021-03-16T15:54:00Z">
              <w:r w:rsidRPr="008743FD" w:rsidDel="00E12AC3">
                <w:rPr>
                  <w:rFonts w:ascii="Arial Narrow" w:hAnsi="Arial Narrow"/>
                  <w:b/>
                  <w:bCs/>
                  <w:color w:val="auto"/>
                  <w:sz w:val="20"/>
                  <w:szCs w:val="20"/>
                  <w:lang w:val="sk-SK"/>
                </w:rPr>
                <w:delText xml:space="preserve">Podmienka, že výdavky projektu sú oprávnené </w:delText>
              </w:r>
            </w:del>
          </w:p>
        </w:tc>
        <w:tc>
          <w:tcPr>
            <w:tcW w:w="5032" w:type="dxa"/>
            <w:shd w:val="clear" w:color="auto" w:fill="F2F2F2"/>
          </w:tcPr>
          <w:p w14:paraId="21E087CA" w14:textId="77777777" w:rsidR="00355C95" w:rsidRPr="008743FD" w:rsidDel="00E12AC3" w:rsidRDefault="00355C95" w:rsidP="002B1A78">
            <w:pPr>
              <w:spacing w:before="120"/>
              <w:jc w:val="both"/>
              <w:rPr>
                <w:del w:id="26" w:author="21" w:date="2021-03-16T15:54:00Z"/>
                <w:rFonts w:ascii="Arial Narrow" w:hAnsi="Arial Narrow"/>
                <w:sz w:val="20"/>
                <w:szCs w:val="20"/>
                <w:lang w:val="sk-SK"/>
              </w:rPr>
            </w:pPr>
            <w:del w:id="27" w:author="21" w:date="2021-03-16T15:54:00Z">
              <w:r w:rsidRPr="008743FD" w:rsidDel="00E12AC3">
                <w:rPr>
                  <w:rFonts w:ascii="Arial Narrow" w:hAnsi="Arial Narrow"/>
                  <w:sz w:val="20"/>
                  <w:szCs w:val="20"/>
                  <w:lang w:val="sk-SK"/>
                </w:rPr>
                <w:delText xml:space="preserve">Výdavky projektu musia byť </w:delText>
              </w:r>
              <w:r w:rsidRPr="008743FD" w:rsidDel="00E12AC3">
                <w:rPr>
                  <w:rFonts w:ascii="Arial Narrow" w:hAnsi="Arial Narrow"/>
                  <w:sz w:val="20"/>
                  <w:szCs w:val="20"/>
                  <w:u w:val="single"/>
                  <w:lang w:val="sk-SK"/>
                </w:rPr>
                <w:delText>preukázateľne oprávnené</w:delText>
              </w:r>
              <w:r w:rsidRPr="008743FD" w:rsidDel="00E12AC3">
                <w:rPr>
                  <w:rFonts w:ascii="Arial Narrow" w:hAnsi="Arial Narrow"/>
                  <w:sz w:val="20"/>
                  <w:szCs w:val="20"/>
                  <w:lang w:val="sk-SK"/>
                </w:rPr>
                <w:delText xml:space="preserve"> na financovanie z OPII v súlade s </w:delText>
              </w:r>
              <w:r w:rsidRPr="008743FD" w:rsidDel="00E12AC3">
                <w:rPr>
                  <w:rFonts w:ascii="Arial Narrow" w:hAnsi="Arial Narrow"/>
                  <w:b/>
                  <w:bCs/>
                  <w:i/>
                  <w:iCs/>
                  <w:sz w:val="20"/>
                  <w:szCs w:val="20"/>
                  <w:lang w:val="sk-SK"/>
                </w:rPr>
                <w:delText xml:space="preserve">Príručkou k oprávnenosti výdavkov OPII, </w:delText>
              </w:r>
              <w:r w:rsidRPr="008743FD" w:rsidDel="00E12AC3">
                <w:rPr>
                  <w:rFonts w:ascii="Arial Narrow" w:hAnsi="Arial Narrow"/>
                  <w:sz w:val="20"/>
                  <w:szCs w:val="20"/>
                  <w:lang w:val="sk-SK"/>
                </w:rPr>
                <w:delText xml:space="preserve">ktorej aktuálna verzia je zverejnená na </w:delText>
              </w:r>
              <w:r w:rsidR="00EC78F1" w:rsidRPr="008743FD" w:rsidDel="00E12AC3">
                <w:fldChar w:fldCharType="begin"/>
              </w:r>
              <w:r w:rsidR="00EC78F1" w:rsidRPr="008743FD" w:rsidDel="00E12AC3">
                <w:rPr>
                  <w:lang w:val="sk-SK"/>
                </w:rPr>
                <w:delInstrText xml:space="preserve"> HYPERLINK "http://www.opii.gov.sk" </w:delInstrText>
              </w:r>
              <w:r w:rsidR="00EC78F1" w:rsidRPr="008743FD" w:rsidDel="00E12AC3">
                <w:fldChar w:fldCharType="separate"/>
              </w:r>
              <w:r w:rsidR="005370D6" w:rsidRPr="008743FD" w:rsidDel="00E12AC3">
                <w:rPr>
                  <w:rStyle w:val="Hypertextovprepojenie"/>
                  <w:rFonts w:ascii="Arial Narrow" w:hAnsi="Arial Narrow"/>
                  <w:sz w:val="20"/>
                  <w:szCs w:val="20"/>
                  <w:lang w:val="sk-SK"/>
                </w:rPr>
                <w:delText>www.opii.gov.sk</w:delText>
              </w:r>
              <w:r w:rsidR="00EC78F1" w:rsidRPr="008743FD" w:rsidDel="00E12AC3">
                <w:rPr>
                  <w:rStyle w:val="Hypertextovprepojenie"/>
                  <w:rFonts w:ascii="Arial Narrow" w:hAnsi="Arial Narrow"/>
                  <w:sz w:val="20"/>
                  <w:szCs w:val="20"/>
                  <w:lang w:val="sk-SK"/>
                </w:rPr>
                <w:fldChar w:fldCharType="end"/>
              </w:r>
              <w:r w:rsidRPr="008743FD" w:rsidDel="00E12AC3">
                <w:rPr>
                  <w:rFonts w:ascii="Arial Narrow" w:hAnsi="Arial Narrow"/>
                  <w:color w:val="0000FF"/>
                  <w:sz w:val="20"/>
                  <w:szCs w:val="20"/>
                  <w:lang w:val="sk-SK"/>
                </w:rPr>
                <w:delText>.</w:delText>
              </w:r>
              <w:r w:rsidRPr="008743FD" w:rsidDel="00E12AC3">
                <w:rPr>
                  <w:rFonts w:ascii="Arial Narrow" w:hAnsi="Arial Narrow"/>
                  <w:sz w:val="20"/>
                  <w:szCs w:val="20"/>
                  <w:lang w:val="sk-SK"/>
                </w:rPr>
                <w:delText xml:space="preserve"> </w:delText>
              </w:r>
            </w:del>
          </w:p>
          <w:p w14:paraId="3DC60402" w14:textId="77777777" w:rsidR="00355C95" w:rsidRPr="008743FD" w:rsidDel="00E12AC3" w:rsidRDefault="00355C95" w:rsidP="002B1A78">
            <w:pPr>
              <w:spacing w:before="120"/>
              <w:jc w:val="both"/>
              <w:rPr>
                <w:del w:id="28" w:author="21" w:date="2021-03-16T15:54:00Z"/>
                <w:rFonts w:ascii="Arial Narrow" w:hAnsi="Arial Narrow"/>
                <w:sz w:val="20"/>
                <w:szCs w:val="20"/>
                <w:lang w:val="sk-SK"/>
              </w:rPr>
            </w:pPr>
          </w:p>
        </w:tc>
        <w:tc>
          <w:tcPr>
            <w:tcW w:w="5032" w:type="dxa"/>
            <w:shd w:val="clear" w:color="auto" w:fill="auto"/>
          </w:tcPr>
          <w:p w14:paraId="7094A055" w14:textId="77777777" w:rsidR="000D2D89" w:rsidRPr="008743FD" w:rsidDel="00E12AC3" w:rsidRDefault="000D2D89" w:rsidP="000D2D89">
            <w:pPr>
              <w:ind w:left="-40"/>
              <w:jc w:val="both"/>
              <w:rPr>
                <w:del w:id="29" w:author="21" w:date="2021-03-16T15:54:00Z"/>
                <w:rFonts w:ascii="Arial Narrow" w:hAnsi="Arial Narrow"/>
                <w:b/>
                <w:sz w:val="20"/>
                <w:szCs w:val="20"/>
                <w:lang w:val="sk-SK"/>
              </w:rPr>
            </w:pPr>
            <w:del w:id="30" w:author="21" w:date="2021-03-16T15:54:00Z">
              <w:r w:rsidRPr="008743FD" w:rsidDel="00E12AC3">
                <w:rPr>
                  <w:rFonts w:ascii="Arial Narrow" w:hAnsi="Arial Narrow"/>
                  <w:b/>
                  <w:sz w:val="20"/>
                  <w:szCs w:val="20"/>
                  <w:u w:val="single"/>
                  <w:lang w:val="sk-SK"/>
                </w:rPr>
                <w:delText>Forma preukázania</w:delText>
              </w:r>
              <w:r w:rsidRPr="008743FD" w:rsidDel="00E12AC3">
                <w:rPr>
                  <w:rFonts w:ascii="Arial Narrow" w:hAnsi="Arial Narrow"/>
                  <w:b/>
                  <w:sz w:val="20"/>
                  <w:szCs w:val="20"/>
                  <w:lang w:val="sk-SK"/>
                </w:rPr>
                <w:delText xml:space="preserve">: </w:delText>
              </w:r>
            </w:del>
          </w:p>
          <w:p w14:paraId="10D7D465" w14:textId="77777777" w:rsidR="00E04A2C" w:rsidRPr="008743FD" w:rsidDel="00E12AC3" w:rsidRDefault="00E04A2C" w:rsidP="00E04A2C">
            <w:pPr>
              <w:spacing w:before="120"/>
              <w:ind w:left="-40"/>
              <w:jc w:val="both"/>
              <w:rPr>
                <w:del w:id="31" w:author="21" w:date="2021-03-16T15:54:00Z"/>
                <w:rFonts w:ascii="Arial Narrow" w:hAnsi="Arial Narrow"/>
                <w:b/>
                <w:sz w:val="20"/>
                <w:szCs w:val="20"/>
                <w:lang w:val="sk-SK"/>
              </w:rPr>
            </w:pPr>
            <w:del w:id="32" w:author="21" w:date="2021-03-16T15:54:00Z">
              <w:r w:rsidRPr="008743FD" w:rsidDel="00E12AC3">
                <w:rPr>
                  <w:rFonts w:ascii="Arial Narrow" w:hAnsi="Arial Narrow"/>
                  <w:b/>
                  <w:sz w:val="20"/>
                  <w:szCs w:val="20"/>
                  <w:lang w:val="sk-SK"/>
                </w:rPr>
                <w:delText xml:space="preserve">Formulár ŽoNFP </w:delText>
              </w:r>
            </w:del>
          </w:p>
          <w:p w14:paraId="42FBCF61" w14:textId="77777777" w:rsidR="000D2D89" w:rsidRPr="008743FD" w:rsidDel="00E12AC3" w:rsidRDefault="000D2D89" w:rsidP="007C38A6">
            <w:pPr>
              <w:spacing w:before="120"/>
              <w:ind w:left="-40"/>
              <w:jc w:val="both"/>
              <w:rPr>
                <w:del w:id="33" w:author="21" w:date="2021-03-16T15:54:00Z"/>
                <w:rFonts w:ascii="Arial Narrow" w:hAnsi="Arial Narrow"/>
                <w:b/>
                <w:sz w:val="20"/>
                <w:szCs w:val="20"/>
                <w:lang w:val="sk-SK"/>
              </w:rPr>
            </w:pPr>
            <w:del w:id="34" w:author="21" w:date="2021-03-16T15:54:00Z">
              <w:r w:rsidRPr="008743FD" w:rsidDel="00E12AC3">
                <w:rPr>
                  <w:rFonts w:ascii="Arial Narrow" w:hAnsi="Arial Narrow"/>
                  <w:b/>
                  <w:sz w:val="20"/>
                  <w:szCs w:val="20"/>
                  <w:lang w:val="sk-SK"/>
                </w:rPr>
                <w:delText>Príloha ŽoNFP</w:delText>
              </w:r>
            </w:del>
          </w:p>
          <w:p w14:paraId="514F87EA" w14:textId="77777777" w:rsidR="000D2D89" w:rsidRPr="008743FD" w:rsidDel="00E12AC3" w:rsidRDefault="000D2D89" w:rsidP="000D2D89">
            <w:pPr>
              <w:ind w:left="-40"/>
              <w:jc w:val="both"/>
              <w:rPr>
                <w:del w:id="35" w:author="21" w:date="2021-03-16T15:54:00Z"/>
                <w:rFonts w:ascii="Arial Narrow" w:hAnsi="Arial Narrow"/>
                <w:sz w:val="20"/>
                <w:szCs w:val="20"/>
                <w:lang w:val="sk-SK"/>
              </w:rPr>
            </w:pPr>
            <w:del w:id="36" w:author="21" w:date="2021-03-16T15:54:00Z">
              <w:r w:rsidRPr="008743FD" w:rsidDel="00E12AC3">
                <w:rPr>
                  <w:rFonts w:ascii="Arial Narrow" w:hAnsi="Arial Narrow"/>
                  <w:b/>
                  <w:sz w:val="20"/>
                  <w:szCs w:val="20"/>
                  <w:lang w:val="sk-SK"/>
                </w:rPr>
                <w:delText xml:space="preserve">Podporná dokumentácia k oprávnenosti výdavkov </w:delText>
              </w:r>
              <w:r w:rsidRPr="008743FD" w:rsidDel="00E12AC3">
                <w:rPr>
                  <w:rFonts w:ascii="Arial Narrow" w:hAnsi="Arial Narrow"/>
                  <w:sz w:val="20"/>
                  <w:szCs w:val="20"/>
                  <w:lang w:val="sk-SK"/>
                </w:rPr>
                <w:delText xml:space="preserve"> (Rozpočet projektu, Komentár k rozpočtu projektu, Záznam z vyhodnotenia prieskumu trhu</w:delText>
              </w:r>
              <w:r w:rsidRPr="008743FD" w:rsidDel="00E12AC3">
                <w:rPr>
                  <w:rStyle w:val="Odkaznapoznmkupodiarou"/>
                  <w:szCs w:val="20"/>
                  <w:lang w:val="sk-SK"/>
                </w:rPr>
                <w:footnoteReference w:id="3"/>
              </w:r>
              <w:r w:rsidRPr="008743FD" w:rsidDel="00E12AC3">
                <w:rPr>
                  <w:rFonts w:ascii="Arial Narrow" w:hAnsi="Arial Narrow"/>
                  <w:sz w:val="20"/>
                  <w:szCs w:val="20"/>
                  <w:lang w:val="sk-SK"/>
                </w:rPr>
                <w:delText>)</w:delText>
              </w:r>
              <w:r w:rsidRPr="008743FD" w:rsidDel="00E12AC3">
                <w:rPr>
                  <w:rStyle w:val="Odkaznapoznmkupodiarou"/>
                  <w:szCs w:val="20"/>
                  <w:lang w:val="sk-SK"/>
                </w:rPr>
                <w:footnoteReference w:id="4"/>
              </w:r>
            </w:del>
          </w:p>
          <w:p w14:paraId="731E0761" w14:textId="77777777" w:rsidR="000D2D89" w:rsidRPr="008743FD" w:rsidDel="00E12AC3" w:rsidRDefault="000D2D89" w:rsidP="000D2D89">
            <w:pPr>
              <w:ind w:left="-40"/>
              <w:jc w:val="both"/>
              <w:rPr>
                <w:del w:id="41" w:author="21" w:date="2021-03-16T15:54:00Z"/>
                <w:rFonts w:ascii="Arial Narrow" w:hAnsi="Arial Narrow"/>
                <w:b/>
                <w:sz w:val="20"/>
                <w:szCs w:val="20"/>
                <w:lang w:val="sk-SK"/>
              </w:rPr>
            </w:pPr>
          </w:p>
          <w:p w14:paraId="620DF93D" w14:textId="77777777" w:rsidR="000D2D89" w:rsidRPr="008743FD" w:rsidDel="00E12AC3" w:rsidRDefault="000D2D89" w:rsidP="000D2D89">
            <w:pPr>
              <w:ind w:left="-40"/>
              <w:jc w:val="both"/>
              <w:rPr>
                <w:del w:id="42" w:author="21" w:date="2021-03-16T15:54:00Z"/>
                <w:rFonts w:ascii="Arial Narrow" w:hAnsi="Arial Narrow"/>
                <w:b/>
                <w:sz w:val="20"/>
                <w:szCs w:val="20"/>
                <w:lang w:val="sk-SK"/>
              </w:rPr>
            </w:pPr>
            <w:del w:id="43" w:author="21" w:date="2021-03-16T15:54:00Z">
              <w:r w:rsidRPr="008743FD" w:rsidDel="00E12AC3">
                <w:rPr>
                  <w:rFonts w:ascii="Arial Narrow" w:hAnsi="Arial Narrow"/>
                  <w:b/>
                  <w:sz w:val="20"/>
                  <w:szCs w:val="20"/>
                  <w:u w:val="single"/>
                  <w:lang w:val="sk-SK"/>
                </w:rPr>
                <w:delText>Spôsob overenia</w:delText>
              </w:r>
              <w:r w:rsidRPr="008743FD" w:rsidDel="00E12AC3">
                <w:rPr>
                  <w:rFonts w:ascii="Arial Narrow" w:hAnsi="Arial Narrow"/>
                  <w:b/>
                  <w:sz w:val="20"/>
                  <w:szCs w:val="20"/>
                  <w:lang w:val="sk-SK"/>
                </w:rPr>
                <w:delText>:</w:delText>
              </w:r>
            </w:del>
          </w:p>
          <w:p w14:paraId="4D1F93AB" w14:textId="77777777" w:rsidR="000D2D89" w:rsidRPr="008743FD" w:rsidDel="00E12AC3" w:rsidRDefault="000D2D89" w:rsidP="000D2D89">
            <w:pPr>
              <w:spacing w:before="120"/>
              <w:ind w:left="-40"/>
              <w:jc w:val="both"/>
              <w:rPr>
                <w:del w:id="44" w:author="21" w:date="2021-03-16T15:54:00Z"/>
                <w:rFonts w:ascii="Arial Narrow" w:hAnsi="Arial Narrow"/>
                <w:b/>
                <w:sz w:val="20"/>
                <w:szCs w:val="20"/>
                <w:lang w:val="sk-SK"/>
              </w:rPr>
            </w:pPr>
            <w:del w:id="45" w:author="21" w:date="2021-03-16T15:54:00Z">
              <w:r w:rsidRPr="008743FD" w:rsidDel="00E12AC3">
                <w:rPr>
                  <w:rFonts w:ascii="Arial Narrow" w:hAnsi="Arial Narrow"/>
                  <w:b/>
                  <w:sz w:val="20"/>
                  <w:szCs w:val="20"/>
                  <w:lang w:val="sk-SK"/>
                </w:rPr>
                <w:delText xml:space="preserve">Formulár ŽoNFP </w:delText>
              </w:r>
              <w:r w:rsidR="00E04A2C" w:rsidRPr="008743FD" w:rsidDel="00E12AC3">
                <w:rPr>
                  <w:rFonts w:ascii="Arial Narrow" w:hAnsi="Arial Narrow"/>
                  <w:b/>
                  <w:sz w:val="20"/>
                  <w:szCs w:val="20"/>
                  <w:lang w:val="sk-SK"/>
                </w:rPr>
                <w:delText>a prílohy ŽoNFP</w:delText>
              </w:r>
            </w:del>
          </w:p>
          <w:p w14:paraId="4F70E049" w14:textId="77777777" w:rsidR="00355C95" w:rsidRPr="008743FD" w:rsidDel="00E12AC3" w:rsidRDefault="00355C95" w:rsidP="007C38A6">
            <w:pPr>
              <w:spacing w:before="120"/>
              <w:jc w:val="both"/>
              <w:rPr>
                <w:del w:id="46" w:author="21" w:date="2021-03-16T15:54:00Z"/>
                <w:lang w:val="sk-SK"/>
              </w:rPr>
            </w:pPr>
          </w:p>
        </w:tc>
        <w:tc>
          <w:tcPr>
            <w:tcW w:w="2126" w:type="dxa"/>
            <w:shd w:val="clear" w:color="auto" w:fill="auto"/>
          </w:tcPr>
          <w:p w14:paraId="38593034" w14:textId="77777777" w:rsidR="000D2D89" w:rsidRPr="008743FD" w:rsidDel="00E12AC3" w:rsidRDefault="000D2D89" w:rsidP="002B1A78">
            <w:pPr>
              <w:spacing w:before="120"/>
              <w:rPr>
                <w:del w:id="47" w:author="21" w:date="2021-03-16T15:54:00Z"/>
                <w:rFonts w:ascii="Arial Narrow" w:hAnsi="Arial Narrow"/>
                <w:sz w:val="20"/>
                <w:szCs w:val="20"/>
                <w:lang w:val="sk-SK"/>
              </w:rPr>
            </w:pPr>
            <w:del w:id="48" w:author="21" w:date="2021-03-16T15:54:00Z">
              <w:r w:rsidRPr="008743FD" w:rsidDel="00E12AC3">
                <w:rPr>
                  <w:rFonts w:ascii="Arial Narrow" w:hAnsi="Arial Narrow"/>
                  <w:sz w:val="20"/>
                  <w:szCs w:val="20"/>
                  <w:lang w:val="sk-SK"/>
                </w:rPr>
                <w:lastRenderedPageBreak/>
                <w:delText>GEN00014</w:delText>
              </w:r>
            </w:del>
          </w:p>
          <w:p w14:paraId="509B1301" w14:textId="77777777" w:rsidR="00355C95" w:rsidRPr="008743FD" w:rsidDel="00E12AC3" w:rsidRDefault="00355C95" w:rsidP="002B1A78">
            <w:pPr>
              <w:spacing w:before="120"/>
              <w:rPr>
                <w:del w:id="49" w:author="21" w:date="2021-03-16T15:54:00Z"/>
                <w:rFonts w:ascii="Arial Narrow" w:hAnsi="Arial Narrow"/>
                <w:sz w:val="20"/>
                <w:szCs w:val="20"/>
                <w:lang w:val="sk-SK"/>
              </w:rPr>
            </w:pPr>
            <w:del w:id="50" w:author="21" w:date="2021-03-16T15:54:00Z">
              <w:r w:rsidRPr="008743FD" w:rsidDel="00E12AC3">
                <w:rPr>
                  <w:rFonts w:ascii="Arial Narrow" w:hAnsi="Arial Narrow"/>
                  <w:sz w:val="20"/>
                  <w:szCs w:val="20"/>
                  <w:lang w:val="sk-SK"/>
                </w:rPr>
                <w:delText xml:space="preserve">Podporná dokumentácia preukazujúca oprávnenosť výdavkov a/alebo nárokovanej výšky oprávnených </w:delText>
              </w:r>
              <w:r w:rsidRPr="008743FD" w:rsidDel="00E12AC3">
                <w:rPr>
                  <w:rFonts w:ascii="Arial Narrow" w:hAnsi="Arial Narrow"/>
                  <w:sz w:val="20"/>
                  <w:szCs w:val="20"/>
                  <w:lang w:val="sk-SK"/>
                </w:rPr>
                <w:lastRenderedPageBreak/>
                <w:delText>výdavkov</w:delText>
              </w:r>
            </w:del>
          </w:p>
        </w:tc>
      </w:tr>
      <w:tr w:rsidR="00355C95" w:rsidRPr="008743FD" w14:paraId="1FAC8697" w14:textId="77777777" w:rsidTr="00BD68DB">
        <w:trPr>
          <w:trHeight w:val="20"/>
        </w:trPr>
        <w:tc>
          <w:tcPr>
            <w:tcW w:w="14714" w:type="dxa"/>
            <w:gridSpan w:val="5"/>
            <w:shd w:val="clear" w:color="auto" w:fill="DDD9C3" w:themeFill="background2" w:themeFillShade="E6"/>
          </w:tcPr>
          <w:p w14:paraId="54175F36"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b/>
                <w:color w:val="auto"/>
                <w:sz w:val="20"/>
                <w:szCs w:val="20"/>
                <w:lang w:val="sk-SK"/>
              </w:rPr>
              <w:lastRenderedPageBreak/>
              <w:t>Kategória podmienok poskytnutia príspevku:</w:t>
            </w:r>
            <w:r w:rsidRPr="008743FD">
              <w:rPr>
                <w:rFonts w:ascii="Arial Narrow" w:hAnsi="Arial Narrow"/>
                <w:b/>
                <w:caps/>
                <w:color w:val="auto"/>
                <w:sz w:val="20"/>
                <w:szCs w:val="20"/>
                <w:lang w:val="sk-SK"/>
              </w:rPr>
              <w:t xml:space="preserve"> Oprávnenosť miesta realizácie projektu</w:t>
            </w:r>
          </w:p>
        </w:tc>
      </w:tr>
      <w:tr w:rsidR="00355C95" w:rsidRPr="008743FD" w14:paraId="683BB39C" w14:textId="77777777" w:rsidTr="002B1A78">
        <w:trPr>
          <w:trHeight w:val="20"/>
        </w:trPr>
        <w:tc>
          <w:tcPr>
            <w:tcW w:w="539" w:type="dxa"/>
            <w:shd w:val="clear" w:color="auto" w:fill="D9D9D9"/>
          </w:tcPr>
          <w:p w14:paraId="38B41EE1"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1117746"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Podmienka, že projekt je realizovaný na oprávnenom území</w:t>
            </w:r>
          </w:p>
        </w:tc>
        <w:tc>
          <w:tcPr>
            <w:tcW w:w="5032" w:type="dxa"/>
            <w:shd w:val="clear" w:color="auto" w:fill="F2F2F2"/>
          </w:tcPr>
          <w:p w14:paraId="4619BAF4"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Žiadateľ je povinný realizovať projekt na oprávnenom území. Oprávneným územím pre všetky aktivity je celé územie Slovenskej republiky. V rámci projektov technickej pomoci sa uplatňuje princíp pro rata. Výška jednotlivých zdrojov financovania (EFRR, štátny rozpočet a pro rata) je špecifikovaná v kapitole 1.4 </w:t>
            </w:r>
            <w:del w:id="51" w:author="21" w:date="2021-04-14T11:41:00Z">
              <w:r w:rsidRPr="008743FD" w:rsidDel="005D3D48">
                <w:rPr>
                  <w:rFonts w:ascii="Arial Narrow" w:hAnsi="Arial Narrow"/>
                  <w:color w:val="auto"/>
                  <w:sz w:val="20"/>
                  <w:szCs w:val="20"/>
                  <w:lang w:val="sk-SK"/>
                </w:rPr>
                <w:delText xml:space="preserve">týchto </w:delText>
              </w:r>
            </w:del>
            <w:r w:rsidRPr="008743FD">
              <w:rPr>
                <w:rFonts w:ascii="Arial Narrow" w:hAnsi="Arial Narrow"/>
                <w:color w:val="auto"/>
                <w:sz w:val="20"/>
                <w:szCs w:val="20"/>
                <w:lang w:val="sk-SK"/>
              </w:rPr>
              <w:t>Postupov TP.</w:t>
            </w:r>
          </w:p>
          <w:p w14:paraId="64260CAA"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Sídlo subjektu, ktorý realizuje projekt technickej pomoci nemá vplyv na územnú oprávnenosť výdavkov, ktorá sa určuje podľa dopadu implementovaných operácií. </w:t>
            </w:r>
          </w:p>
        </w:tc>
        <w:tc>
          <w:tcPr>
            <w:tcW w:w="5032" w:type="dxa"/>
            <w:shd w:val="clear" w:color="auto" w:fill="auto"/>
          </w:tcPr>
          <w:p w14:paraId="22C0B06C"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553CF0D5" w14:textId="77777777" w:rsidR="00E96715" w:rsidRPr="008743FD" w:rsidRDefault="00E96715">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1DEFEDCD" w14:textId="77777777" w:rsidR="00E96715" w:rsidRPr="008743FD" w:rsidRDefault="00E96715" w:rsidP="007C38A6">
            <w:pPr>
              <w:ind w:left="-40"/>
              <w:jc w:val="both"/>
              <w:rPr>
                <w:rFonts w:ascii="Arial Narrow" w:hAnsi="Arial Narrow"/>
                <w:b/>
                <w:sz w:val="20"/>
                <w:szCs w:val="20"/>
                <w:lang w:val="sk-SK"/>
              </w:rPr>
            </w:pPr>
          </w:p>
          <w:p w14:paraId="1882A3D2"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6D37AAA"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5A15C19E"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0FB1BFE4" w14:textId="77777777" w:rsidR="00355C95" w:rsidRPr="008743FD" w:rsidRDefault="00E96715" w:rsidP="002B1A78">
            <w:pPr>
              <w:spacing w:before="120"/>
              <w:rPr>
                <w:rFonts w:ascii="Arial Narrow" w:hAnsi="Arial Narrow"/>
                <w:sz w:val="20"/>
                <w:szCs w:val="20"/>
                <w:lang w:val="sk-SK"/>
              </w:rPr>
            </w:pPr>
            <w:r w:rsidRPr="008743FD">
              <w:rPr>
                <w:rFonts w:ascii="Arial Narrow" w:hAnsi="Arial Narrow"/>
                <w:sz w:val="20"/>
                <w:szCs w:val="20"/>
                <w:lang w:val="sk-SK"/>
              </w:rPr>
              <w:t>GEN00994</w:t>
            </w:r>
          </w:p>
          <w:p w14:paraId="311B3A1D" w14:textId="77777777" w:rsidR="00E96715" w:rsidRPr="008743FD" w:rsidRDefault="00E96715" w:rsidP="002B1A78">
            <w:pPr>
              <w:spacing w:before="120"/>
              <w:rPr>
                <w:ins w:id="52" w:author="GC" w:date="2021-05-06T14:45:00Z"/>
                <w:rFonts w:ascii="Arial Narrow" w:hAnsi="Arial Narrow"/>
                <w:sz w:val="20"/>
                <w:szCs w:val="20"/>
                <w:lang w:val="sk-SK"/>
              </w:rPr>
            </w:pPr>
            <w:r w:rsidRPr="008743FD">
              <w:rPr>
                <w:rFonts w:ascii="Arial Narrow" w:hAnsi="Arial Narrow"/>
                <w:sz w:val="20"/>
                <w:szCs w:val="20"/>
                <w:lang w:val="sk-SK"/>
              </w:rPr>
              <w:t>Podmienka, že projekt je realizovaný na oprávnenom území</w:t>
            </w:r>
            <w:ins w:id="53" w:author="GC" w:date="2021-05-06T14:45:00Z">
              <w:r w:rsidR="008743FD" w:rsidRPr="008743FD">
                <w:rPr>
                  <w:rFonts w:ascii="Arial Narrow" w:hAnsi="Arial Narrow"/>
                  <w:sz w:val="20"/>
                  <w:szCs w:val="20"/>
                  <w:lang w:val="sk-SK"/>
                </w:rPr>
                <w:t>.</w:t>
              </w:r>
            </w:ins>
          </w:p>
          <w:p w14:paraId="7C912B6B" w14:textId="77777777" w:rsidR="008743FD" w:rsidRPr="008743FD" w:rsidRDefault="008743FD" w:rsidP="002B1A78">
            <w:pPr>
              <w:spacing w:before="120"/>
              <w:rPr>
                <w:rFonts w:ascii="Arial Narrow" w:hAnsi="Arial Narrow"/>
                <w:sz w:val="20"/>
                <w:szCs w:val="20"/>
                <w:lang w:val="sk-SK"/>
              </w:rPr>
            </w:pPr>
            <w:ins w:id="54" w:author="GC" w:date="2021-05-06T14:45:00Z">
              <w:r w:rsidRPr="008743FD">
                <w:rPr>
                  <w:rFonts w:ascii="Arial Narrow" w:hAnsi="Arial Narrow"/>
                  <w:sz w:val="20"/>
                  <w:szCs w:val="20"/>
                  <w:lang w:val="sk-SK"/>
                </w:rPr>
                <w:t>OBLIGATÓRNA podmienka</w:t>
              </w:r>
            </w:ins>
          </w:p>
        </w:tc>
      </w:tr>
      <w:tr w:rsidR="00355C95" w:rsidRPr="008743FD" w14:paraId="534D1DD3" w14:textId="77777777" w:rsidTr="00BD68DB">
        <w:trPr>
          <w:trHeight w:val="20"/>
        </w:trPr>
        <w:tc>
          <w:tcPr>
            <w:tcW w:w="14714" w:type="dxa"/>
            <w:gridSpan w:val="5"/>
            <w:shd w:val="clear" w:color="auto" w:fill="DDD9C3" w:themeFill="background2" w:themeFillShade="E6"/>
          </w:tcPr>
          <w:p w14:paraId="55665EBB" w14:textId="77777777" w:rsidR="00355C95" w:rsidRPr="008743FD" w:rsidRDefault="00355C95" w:rsidP="002B1A78">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Kritériá pre výber projektov</w:t>
            </w:r>
          </w:p>
        </w:tc>
      </w:tr>
      <w:tr w:rsidR="00355C95" w:rsidRPr="008743FD" w14:paraId="55D6E238" w14:textId="77777777" w:rsidTr="002B1A78">
        <w:trPr>
          <w:trHeight w:val="2244"/>
        </w:trPr>
        <w:tc>
          <w:tcPr>
            <w:tcW w:w="539" w:type="dxa"/>
            <w:shd w:val="clear" w:color="auto" w:fill="D9D9D9"/>
          </w:tcPr>
          <w:p w14:paraId="507E0516"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D960A3E" w14:textId="77777777" w:rsidR="00355C95" w:rsidRPr="008743FD" w:rsidRDefault="00355C95" w:rsidP="002B1A78">
            <w:pPr>
              <w:pStyle w:val="Default"/>
              <w:spacing w:before="120"/>
              <w:rPr>
                <w:rFonts w:ascii="Arial Narrow" w:hAnsi="Arial Narrow"/>
                <w:color w:val="auto"/>
                <w:sz w:val="20"/>
                <w:szCs w:val="20"/>
                <w:lang w:val="sk-SK"/>
              </w:rPr>
            </w:pPr>
            <w:r w:rsidRPr="008743FD">
              <w:rPr>
                <w:rFonts w:ascii="Arial Narrow" w:hAnsi="Arial Narrow"/>
                <w:b/>
                <w:bCs/>
                <w:color w:val="auto"/>
                <w:sz w:val="20"/>
                <w:szCs w:val="20"/>
                <w:lang w:val="sk-SK"/>
              </w:rPr>
              <w:t xml:space="preserve">Podmienka splnenia hodnotiacich kritérií </w:t>
            </w:r>
          </w:p>
        </w:tc>
        <w:tc>
          <w:tcPr>
            <w:tcW w:w="5032" w:type="dxa"/>
            <w:shd w:val="clear" w:color="auto" w:fill="F2F2F2"/>
          </w:tcPr>
          <w:p w14:paraId="5013998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ŽoNFP musí splniť hodnotiace kritériá, inak RO OPII rozhodne o jej zamietnutí. Prostredníctvom hodnotiacich kritérií odborní hodnotitelia posudzujú kvalitatívnu úroveň predloženej ŽoNFP. </w:t>
            </w:r>
          </w:p>
          <w:p w14:paraId="1AF6BCCC" w14:textId="77777777" w:rsidR="00355C95" w:rsidRPr="008743FD" w:rsidRDefault="00355C95" w:rsidP="005370D6">
            <w:pPr>
              <w:spacing w:before="120"/>
              <w:jc w:val="both"/>
              <w:rPr>
                <w:rFonts w:ascii="Arial Narrow" w:hAnsi="Arial Narrow"/>
                <w:sz w:val="20"/>
                <w:szCs w:val="20"/>
                <w:highlight w:val="lightGray"/>
                <w:lang w:val="sk-SK"/>
              </w:rPr>
            </w:pPr>
            <w:r w:rsidRPr="008743FD">
              <w:rPr>
                <w:rFonts w:ascii="Arial Narrow" w:hAnsi="Arial Narrow"/>
                <w:sz w:val="20"/>
                <w:szCs w:val="20"/>
                <w:lang w:val="sk-SK"/>
              </w:rPr>
              <w:t xml:space="preserve">Hodnotiace kritériá pre projekty technickej pomoci OPII, ich kategorizácia do hodnotiacich oblastí, ako aj spôsob ich aplikácie sú uvedené v dokumente </w:t>
            </w:r>
            <w:r w:rsidRPr="008743FD">
              <w:rPr>
                <w:rFonts w:ascii="Arial Narrow" w:hAnsi="Arial Narrow"/>
                <w:b/>
                <w:i/>
                <w:sz w:val="20"/>
                <w:szCs w:val="20"/>
                <w:lang w:val="sk-SK"/>
              </w:rPr>
              <w:t>Hodnotiace kritériá OPII prioritná os 1 až 6  - národné projekty, veľké projekty a prioritná os 8 Technická pomoc</w:t>
            </w:r>
            <w:r w:rsidRPr="008743FD">
              <w:rPr>
                <w:rFonts w:ascii="Arial Narrow" w:hAnsi="Arial Narrow"/>
                <w:i/>
                <w:sz w:val="20"/>
                <w:szCs w:val="20"/>
                <w:lang w:val="sk-SK"/>
              </w:rPr>
              <w:t xml:space="preserve">, </w:t>
            </w:r>
            <w:r w:rsidRPr="008743FD">
              <w:rPr>
                <w:rFonts w:ascii="Arial Narrow" w:hAnsi="Arial Narrow"/>
                <w:sz w:val="20"/>
                <w:szCs w:val="20"/>
                <w:lang w:val="sk-SK"/>
              </w:rPr>
              <w:t xml:space="preserve">ktorý je zverejnený na webovom sídle </w:t>
            </w:r>
            <w:hyperlink r:id="rId10" w:history="1">
              <w:r w:rsidR="005370D6" w:rsidRPr="008743FD">
                <w:rPr>
                  <w:rStyle w:val="Hypertextovprepojenie"/>
                  <w:rFonts w:ascii="Arial Narrow" w:hAnsi="Arial Narrow"/>
                  <w:sz w:val="20"/>
                  <w:szCs w:val="20"/>
                  <w:lang w:val="sk-SK"/>
                </w:rPr>
                <w:t>www.opii.gov.sk</w:t>
              </w:r>
            </w:hyperlink>
            <w:r w:rsidRPr="008743FD">
              <w:rPr>
                <w:rFonts w:ascii="Arial Narrow" w:hAnsi="Arial Narrow"/>
                <w:sz w:val="20"/>
                <w:szCs w:val="20"/>
                <w:lang w:val="sk-SK"/>
              </w:rPr>
              <w:t xml:space="preserve">. </w:t>
            </w:r>
          </w:p>
        </w:tc>
        <w:tc>
          <w:tcPr>
            <w:tcW w:w="5032" w:type="dxa"/>
            <w:shd w:val="clear" w:color="auto" w:fill="auto"/>
          </w:tcPr>
          <w:p w14:paraId="06B59A48"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7FEC6A29" w14:textId="77777777" w:rsidR="002524FB" w:rsidRPr="008743FD" w:rsidRDefault="002524FB" w:rsidP="002524FB">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BB194F7" w14:textId="77777777" w:rsidR="002524FB" w:rsidRPr="008743FD" w:rsidRDefault="002524FB" w:rsidP="007C38A6">
            <w:pPr>
              <w:ind w:left="-40"/>
              <w:jc w:val="both"/>
              <w:rPr>
                <w:rFonts w:ascii="Arial Narrow" w:hAnsi="Arial Narrow"/>
                <w:b/>
                <w:sz w:val="20"/>
                <w:szCs w:val="20"/>
                <w:lang w:val="sk-SK"/>
              </w:rPr>
            </w:pPr>
          </w:p>
          <w:p w14:paraId="56AC9B20"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36C7FAD5"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Formulár ŽoNFP vrátane príloh</w:t>
            </w:r>
          </w:p>
          <w:p w14:paraId="30EE9FE9" w14:textId="77777777" w:rsidR="00355C95" w:rsidRPr="008743FD" w:rsidRDefault="00355C95" w:rsidP="002B1A78">
            <w:pPr>
              <w:jc w:val="both"/>
              <w:rPr>
                <w:rFonts w:ascii="Arial Narrow" w:hAnsi="Arial Narrow"/>
                <w:sz w:val="20"/>
                <w:szCs w:val="20"/>
                <w:lang w:val="sk-SK"/>
              </w:rPr>
            </w:pPr>
          </w:p>
        </w:tc>
        <w:tc>
          <w:tcPr>
            <w:tcW w:w="2126" w:type="dxa"/>
            <w:shd w:val="clear" w:color="auto" w:fill="auto"/>
          </w:tcPr>
          <w:p w14:paraId="4D798203" w14:textId="77777777" w:rsidR="0086064E" w:rsidRPr="008743FD" w:rsidRDefault="0086064E" w:rsidP="002B1A78">
            <w:pPr>
              <w:spacing w:before="120"/>
              <w:rPr>
                <w:rFonts w:ascii="Arial Narrow" w:hAnsi="Arial Narrow"/>
                <w:sz w:val="20"/>
                <w:szCs w:val="20"/>
                <w:lang w:val="sk-SK"/>
              </w:rPr>
            </w:pPr>
            <w:r w:rsidRPr="008743FD">
              <w:rPr>
                <w:rFonts w:ascii="Arial Narrow" w:hAnsi="Arial Narrow"/>
                <w:sz w:val="20"/>
                <w:szCs w:val="20"/>
                <w:lang w:val="sk-SK"/>
              </w:rPr>
              <w:t>GEN00027</w:t>
            </w:r>
          </w:p>
          <w:p w14:paraId="497D9B29" w14:textId="77777777" w:rsidR="00355C95" w:rsidRPr="008743FD" w:rsidRDefault="00355C95" w:rsidP="002B1A78">
            <w:pPr>
              <w:spacing w:before="120"/>
              <w:rPr>
                <w:ins w:id="55" w:author="GC" w:date="2021-05-06T14:46:00Z"/>
                <w:rFonts w:ascii="Arial Narrow" w:hAnsi="Arial Narrow"/>
                <w:sz w:val="20"/>
                <w:szCs w:val="20"/>
                <w:lang w:val="sk-SK"/>
              </w:rPr>
            </w:pPr>
            <w:r w:rsidRPr="008743FD">
              <w:rPr>
                <w:rFonts w:ascii="Arial Narrow" w:hAnsi="Arial Narrow"/>
                <w:sz w:val="20"/>
                <w:szCs w:val="20"/>
                <w:lang w:val="sk-SK"/>
              </w:rPr>
              <w:t>Podmienky splnenia kritérií na výber projektov</w:t>
            </w:r>
            <w:ins w:id="56" w:author="GC" w:date="2021-05-06T14:46:00Z">
              <w:r w:rsidR="008743FD" w:rsidRPr="008743FD">
                <w:rPr>
                  <w:rFonts w:ascii="Arial Narrow" w:hAnsi="Arial Narrow"/>
                  <w:sz w:val="20"/>
                  <w:szCs w:val="20"/>
                  <w:lang w:val="sk-SK"/>
                </w:rPr>
                <w:t>.</w:t>
              </w:r>
            </w:ins>
          </w:p>
          <w:p w14:paraId="72B64736" w14:textId="77777777" w:rsidR="008743FD" w:rsidRPr="008743FD" w:rsidRDefault="008743FD" w:rsidP="002B1A78">
            <w:pPr>
              <w:spacing w:before="120"/>
              <w:rPr>
                <w:rFonts w:ascii="Arial Narrow" w:hAnsi="Arial Narrow"/>
                <w:sz w:val="20"/>
                <w:szCs w:val="20"/>
                <w:lang w:val="sk-SK"/>
              </w:rPr>
            </w:pPr>
            <w:ins w:id="57" w:author="GC" w:date="2021-05-06T14:46:00Z">
              <w:r w:rsidRPr="008743FD">
                <w:rPr>
                  <w:rFonts w:ascii="Arial Narrow" w:hAnsi="Arial Narrow"/>
                  <w:sz w:val="20"/>
                  <w:szCs w:val="20"/>
                  <w:lang w:val="sk-SK"/>
                </w:rPr>
                <w:t>OBLIGATÓRNA podmienka</w:t>
              </w:r>
            </w:ins>
          </w:p>
        </w:tc>
      </w:tr>
      <w:tr w:rsidR="00355C95" w:rsidRPr="008743FD" w:rsidDel="00FB6287" w14:paraId="437F3E81" w14:textId="77777777" w:rsidTr="00BD68DB">
        <w:trPr>
          <w:trHeight w:val="20"/>
          <w:del w:id="58" w:author="21" w:date="2021-03-16T16:18:00Z"/>
        </w:trPr>
        <w:tc>
          <w:tcPr>
            <w:tcW w:w="14714" w:type="dxa"/>
            <w:gridSpan w:val="5"/>
            <w:shd w:val="clear" w:color="auto" w:fill="DDD9C3" w:themeFill="background2" w:themeFillShade="E6"/>
          </w:tcPr>
          <w:p w14:paraId="2FB16512" w14:textId="77777777" w:rsidR="00355C95" w:rsidRPr="008743FD" w:rsidDel="00FB6287" w:rsidRDefault="00355C95" w:rsidP="002B1A78">
            <w:pPr>
              <w:pStyle w:val="Default"/>
              <w:spacing w:before="120" w:after="120"/>
              <w:jc w:val="both"/>
              <w:rPr>
                <w:del w:id="59" w:author="21" w:date="2021-03-16T16:18:00Z"/>
                <w:rFonts w:ascii="Arial Narrow" w:hAnsi="Arial Narrow"/>
                <w:b/>
                <w:color w:val="auto"/>
                <w:sz w:val="20"/>
                <w:szCs w:val="20"/>
                <w:lang w:val="sk-SK"/>
              </w:rPr>
            </w:pPr>
            <w:del w:id="60" w:author="21" w:date="2021-03-16T16:18:00Z">
              <w:r w:rsidRPr="008743FD" w:rsidDel="00FB6287">
                <w:rPr>
                  <w:rFonts w:ascii="Arial Narrow" w:hAnsi="Arial Narrow"/>
                  <w:color w:val="auto"/>
                  <w:sz w:val="20"/>
                  <w:szCs w:val="20"/>
                  <w:lang w:val="sk-SK"/>
                </w:rPr>
                <w:delText>Kategória podmienok poskytnutia príspevku:</w:delText>
              </w:r>
              <w:r w:rsidRPr="008743FD" w:rsidDel="00FB6287">
                <w:rPr>
                  <w:rFonts w:ascii="Arial Narrow" w:hAnsi="Arial Narrow"/>
                  <w:b/>
                  <w:caps/>
                  <w:color w:val="auto"/>
                  <w:sz w:val="20"/>
                  <w:szCs w:val="20"/>
                  <w:lang w:val="sk-SK"/>
                </w:rPr>
                <w:delText xml:space="preserve"> Spôsob financovania</w:delText>
              </w:r>
            </w:del>
          </w:p>
        </w:tc>
      </w:tr>
      <w:tr w:rsidR="00355C95" w:rsidRPr="008743FD" w:rsidDel="00FB6287" w14:paraId="671887A3" w14:textId="77777777" w:rsidTr="002B1A78">
        <w:trPr>
          <w:trHeight w:val="20"/>
          <w:del w:id="61" w:author="21" w:date="2021-03-16T16:18:00Z"/>
        </w:trPr>
        <w:tc>
          <w:tcPr>
            <w:tcW w:w="539" w:type="dxa"/>
            <w:shd w:val="clear" w:color="auto" w:fill="D9D9D9"/>
          </w:tcPr>
          <w:p w14:paraId="038DA1F9" w14:textId="77777777" w:rsidR="00355C95" w:rsidRPr="008743FD" w:rsidDel="00FB6287" w:rsidRDefault="00355C95" w:rsidP="00355C95">
            <w:pPr>
              <w:pStyle w:val="Odsekzoznamu"/>
              <w:numPr>
                <w:ilvl w:val="0"/>
                <w:numId w:val="4"/>
              </w:numPr>
              <w:spacing w:before="120"/>
              <w:ind w:left="426"/>
              <w:jc w:val="center"/>
              <w:rPr>
                <w:del w:id="62" w:author="21" w:date="2021-03-16T16:18:00Z"/>
                <w:rFonts w:ascii="Arial Narrow" w:hAnsi="Arial Narrow" w:cs="Calibri"/>
                <w:b/>
                <w:sz w:val="20"/>
                <w:szCs w:val="20"/>
              </w:rPr>
            </w:pPr>
          </w:p>
        </w:tc>
        <w:tc>
          <w:tcPr>
            <w:tcW w:w="1985" w:type="dxa"/>
            <w:shd w:val="clear" w:color="auto" w:fill="D9D9D9"/>
          </w:tcPr>
          <w:p w14:paraId="6B8B8F64" w14:textId="77777777" w:rsidR="00355C95" w:rsidRPr="008743FD" w:rsidDel="00FB6287" w:rsidRDefault="00355C95" w:rsidP="002B1A78">
            <w:pPr>
              <w:pStyle w:val="Default"/>
              <w:spacing w:before="120"/>
              <w:rPr>
                <w:del w:id="63" w:author="21" w:date="2021-03-16T16:18:00Z"/>
                <w:rFonts w:ascii="Arial Narrow" w:hAnsi="Arial Narrow"/>
                <w:color w:val="auto"/>
                <w:sz w:val="20"/>
                <w:szCs w:val="20"/>
                <w:lang w:val="sk-SK"/>
              </w:rPr>
            </w:pPr>
            <w:del w:id="64" w:author="21" w:date="2021-03-16T16:18:00Z">
              <w:r w:rsidRPr="008743FD" w:rsidDel="00FB6287">
                <w:rPr>
                  <w:rFonts w:ascii="Arial Narrow" w:hAnsi="Arial Narrow"/>
                  <w:b/>
                  <w:bCs/>
                  <w:color w:val="auto"/>
                  <w:sz w:val="20"/>
                  <w:szCs w:val="20"/>
                  <w:lang w:val="sk-SK"/>
                </w:rPr>
                <w:delText>Podmienka relevantného spôsobu financovania</w:delText>
              </w:r>
            </w:del>
          </w:p>
        </w:tc>
        <w:tc>
          <w:tcPr>
            <w:tcW w:w="5032" w:type="dxa"/>
            <w:shd w:val="clear" w:color="auto" w:fill="F2F2F2"/>
          </w:tcPr>
          <w:p w14:paraId="6408E989" w14:textId="77777777" w:rsidR="00355C95" w:rsidRPr="008743FD" w:rsidDel="00FB6287" w:rsidRDefault="00355C95" w:rsidP="002B1A78">
            <w:pPr>
              <w:spacing w:before="120"/>
              <w:jc w:val="both"/>
              <w:rPr>
                <w:del w:id="65" w:author="21" w:date="2021-03-16T16:18:00Z"/>
                <w:rFonts w:ascii="Arial Narrow" w:hAnsi="Arial Narrow"/>
                <w:sz w:val="20"/>
                <w:szCs w:val="20"/>
                <w:lang w:val="sk-SK"/>
              </w:rPr>
            </w:pPr>
            <w:del w:id="66" w:author="21" w:date="2021-03-16T16:18:00Z">
              <w:r w:rsidRPr="008743FD" w:rsidDel="00FB6287">
                <w:rPr>
                  <w:rFonts w:ascii="Arial Narrow" w:hAnsi="Arial Narrow"/>
                  <w:sz w:val="20"/>
                  <w:szCs w:val="20"/>
                  <w:lang w:val="sk-SK"/>
                </w:rPr>
                <w:delText xml:space="preserve">Vyplácanie prijímateľa sa realizuje podľa Systému finančného riadenia štrukturálnych fondov, Kohézneho fondu a Európskeho námorného a rybárskeho fondu na programové obdobie 2014 – 2020 (ďalej len „Systém finančného riadenia“): </w:delText>
              </w:r>
            </w:del>
          </w:p>
          <w:p w14:paraId="44F41080" w14:textId="77777777" w:rsidR="00355C95" w:rsidRPr="008743FD" w:rsidDel="00FB6287" w:rsidRDefault="00355C95" w:rsidP="00355C95">
            <w:pPr>
              <w:pStyle w:val="Odsekzoznamu"/>
              <w:numPr>
                <w:ilvl w:val="0"/>
                <w:numId w:val="1"/>
              </w:numPr>
              <w:ind w:left="318" w:hanging="284"/>
              <w:jc w:val="both"/>
              <w:rPr>
                <w:del w:id="67" w:author="21" w:date="2021-03-16T16:18:00Z"/>
                <w:rFonts w:ascii="Arial Narrow" w:hAnsi="Arial Narrow" w:cs="Arial"/>
                <w:sz w:val="20"/>
                <w:szCs w:val="20"/>
              </w:rPr>
            </w:pPr>
            <w:del w:id="68" w:author="21" w:date="2021-03-16T16:18:00Z">
              <w:r w:rsidRPr="008743FD" w:rsidDel="00FB6287">
                <w:rPr>
                  <w:rFonts w:ascii="Arial Narrow" w:hAnsi="Arial Narrow" w:cs="Arial"/>
                  <w:sz w:val="20"/>
                  <w:szCs w:val="20"/>
                </w:rPr>
                <w:delText xml:space="preserve">systémom predfinancovania, </w:delText>
              </w:r>
            </w:del>
          </w:p>
          <w:p w14:paraId="6229CF45" w14:textId="77777777" w:rsidR="00355C95" w:rsidRPr="008743FD" w:rsidDel="00FB6287" w:rsidRDefault="00355C95" w:rsidP="00355C95">
            <w:pPr>
              <w:pStyle w:val="Odsekzoznamu"/>
              <w:numPr>
                <w:ilvl w:val="0"/>
                <w:numId w:val="1"/>
              </w:numPr>
              <w:ind w:left="318" w:hanging="284"/>
              <w:jc w:val="both"/>
              <w:rPr>
                <w:del w:id="69" w:author="21" w:date="2021-03-16T16:18:00Z"/>
                <w:rFonts w:ascii="Arial Narrow" w:hAnsi="Arial Narrow" w:cs="Arial"/>
                <w:sz w:val="20"/>
                <w:szCs w:val="20"/>
              </w:rPr>
            </w:pPr>
            <w:del w:id="70" w:author="21" w:date="2021-03-16T16:18:00Z">
              <w:r w:rsidRPr="008743FD" w:rsidDel="00FB6287">
                <w:rPr>
                  <w:rFonts w:ascii="Arial Narrow" w:hAnsi="Arial Narrow" w:cs="Arial"/>
                  <w:sz w:val="20"/>
                  <w:szCs w:val="20"/>
                </w:rPr>
                <w:delText>systémom zálohových platieb</w:delText>
              </w:r>
              <w:r w:rsidR="002832FE" w:rsidRPr="008743FD" w:rsidDel="00FB6287">
                <w:rPr>
                  <w:rFonts w:ascii="Arial Narrow" w:hAnsi="Arial Narrow" w:cs="Arial"/>
                  <w:sz w:val="20"/>
                  <w:szCs w:val="20"/>
                </w:rPr>
                <w:delText xml:space="preserve"> </w:delText>
              </w:r>
              <w:r w:rsidR="002832FE" w:rsidRPr="008743FD" w:rsidDel="00FB6287">
                <w:rPr>
                  <w:rFonts w:ascii="Arial Narrow" w:hAnsi="Arial Narrow"/>
                  <w:i/>
                  <w:sz w:val="20"/>
                  <w:szCs w:val="20"/>
                </w:rPr>
                <w:delText>(oprávnené len pre štátne rozpočtové organizácie /štátna príspevková organizácia)</w:delText>
              </w:r>
              <w:r w:rsidRPr="008743FD" w:rsidDel="00FB6287">
                <w:rPr>
                  <w:rFonts w:ascii="Arial Narrow" w:hAnsi="Arial Narrow" w:cs="Arial"/>
                  <w:sz w:val="20"/>
                  <w:szCs w:val="20"/>
                </w:rPr>
                <w:delText>,</w:delText>
              </w:r>
            </w:del>
          </w:p>
          <w:p w14:paraId="790182EC" w14:textId="77777777" w:rsidR="00355C95" w:rsidRPr="008743FD" w:rsidDel="00FB6287" w:rsidRDefault="00355C95" w:rsidP="00355C95">
            <w:pPr>
              <w:pStyle w:val="Odsekzoznamu"/>
              <w:numPr>
                <w:ilvl w:val="0"/>
                <w:numId w:val="1"/>
              </w:numPr>
              <w:ind w:left="318" w:hanging="284"/>
              <w:jc w:val="both"/>
              <w:rPr>
                <w:del w:id="71" w:author="21" w:date="2021-03-16T16:18:00Z"/>
                <w:rFonts w:ascii="Arial Narrow" w:hAnsi="Arial Narrow" w:cs="Arial"/>
                <w:sz w:val="20"/>
                <w:szCs w:val="20"/>
              </w:rPr>
            </w:pPr>
            <w:del w:id="72" w:author="21" w:date="2021-03-16T16:18:00Z">
              <w:r w:rsidRPr="008743FD" w:rsidDel="00FB6287">
                <w:rPr>
                  <w:rFonts w:ascii="Arial Narrow" w:hAnsi="Arial Narrow" w:cs="Arial"/>
                  <w:sz w:val="20"/>
                  <w:szCs w:val="20"/>
                </w:rPr>
                <w:delText xml:space="preserve">systémom refundácie, </w:delText>
              </w:r>
            </w:del>
          </w:p>
          <w:p w14:paraId="4A089769" w14:textId="77777777" w:rsidR="00355C95" w:rsidRPr="008743FD" w:rsidDel="00FB6287" w:rsidRDefault="00355C95" w:rsidP="00355C95">
            <w:pPr>
              <w:pStyle w:val="Odsekzoznamu"/>
              <w:numPr>
                <w:ilvl w:val="0"/>
                <w:numId w:val="1"/>
              </w:numPr>
              <w:ind w:left="318" w:hanging="284"/>
              <w:jc w:val="both"/>
              <w:rPr>
                <w:del w:id="73" w:author="21" w:date="2021-03-16T16:18:00Z"/>
                <w:rFonts w:ascii="Arial Narrow" w:hAnsi="Arial Narrow" w:cs="Arial"/>
                <w:sz w:val="20"/>
                <w:szCs w:val="20"/>
              </w:rPr>
            </w:pPr>
            <w:del w:id="74" w:author="21" w:date="2021-03-16T16:18:00Z">
              <w:r w:rsidRPr="008743FD" w:rsidDel="00FB6287">
                <w:rPr>
                  <w:rFonts w:ascii="Arial Narrow" w:hAnsi="Arial Narrow" w:cs="Arial"/>
                  <w:sz w:val="20"/>
                  <w:szCs w:val="20"/>
                </w:rPr>
                <w:delText>alebo kombináciou uvedených systémov.</w:delText>
              </w:r>
            </w:del>
          </w:p>
          <w:p w14:paraId="46A584C4" w14:textId="77777777" w:rsidR="00355C95" w:rsidRPr="008743FD" w:rsidDel="00FB6287" w:rsidRDefault="00355C95" w:rsidP="002B1A78">
            <w:pPr>
              <w:spacing w:before="120"/>
              <w:jc w:val="both"/>
              <w:rPr>
                <w:del w:id="75" w:author="21" w:date="2021-03-16T16:18:00Z"/>
                <w:rFonts w:ascii="Arial Narrow" w:hAnsi="Arial Narrow"/>
                <w:sz w:val="20"/>
                <w:szCs w:val="20"/>
                <w:lang w:val="sk-SK"/>
              </w:rPr>
            </w:pPr>
            <w:del w:id="76" w:author="21" w:date="2021-03-16T16:18:00Z">
              <w:r w:rsidRPr="008743FD" w:rsidDel="00FB6287">
                <w:rPr>
                  <w:rFonts w:ascii="Arial Narrow" w:hAnsi="Arial Narrow"/>
                  <w:sz w:val="20"/>
                  <w:szCs w:val="20"/>
                  <w:lang w:val="sk-SK"/>
                </w:rPr>
                <w:delText>Podmienka poskytnutia príspevku, ktorou je stanovenie spôsobu financovania, je stanovená ako povinná podmienka poskytnutia príspevku vo vyzvaní a nie je osobitne overovaná v rámci konania o ŽoNFP a samostatne dokladovaná zo strany žiadateľa. Systém financovania bude zadefinovaný v zmluve o poskytnutí NFP (v prípade žiadateľov SO</w:delText>
              </w:r>
              <w:r w:rsidR="00923666" w:rsidRPr="008743FD" w:rsidDel="00FB6287">
                <w:rPr>
                  <w:rFonts w:ascii="Arial Narrow" w:hAnsi="Arial Narrow"/>
                  <w:sz w:val="20"/>
                  <w:szCs w:val="20"/>
                  <w:lang w:val="sk-SK"/>
                </w:rPr>
                <w:delText>, MF SR</w:delText>
              </w:r>
              <w:r w:rsidRPr="008743FD" w:rsidDel="00FB6287">
                <w:rPr>
                  <w:rFonts w:ascii="Arial Narrow" w:hAnsi="Arial Narrow"/>
                  <w:sz w:val="20"/>
                  <w:szCs w:val="20"/>
                  <w:lang w:val="sk-SK"/>
                </w:rPr>
                <w:delText xml:space="preserve"> a RO OPIS) alebo v Rozhodnutí o schválení ŽoNFP (v prípade žiadateľa RO OPII).</w:delText>
              </w:r>
            </w:del>
          </w:p>
          <w:p w14:paraId="56E32313" w14:textId="77777777" w:rsidR="00355C95" w:rsidRPr="008743FD" w:rsidDel="00FB6287" w:rsidRDefault="00355C95" w:rsidP="002B1A78">
            <w:pPr>
              <w:spacing w:before="120"/>
              <w:jc w:val="both"/>
              <w:rPr>
                <w:del w:id="77" w:author="21" w:date="2021-03-16T16:18:00Z"/>
                <w:rFonts w:ascii="Arial Narrow" w:hAnsi="Arial Narrow"/>
                <w:sz w:val="20"/>
                <w:szCs w:val="20"/>
                <w:lang w:val="sk-SK"/>
              </w:rPr>
            </w:pPr>
            <w:del w:id="78" w:author="21" w:date="2021-03-16T16:18:00Z">
              <w:r w:rsidRPr="008743FD" w:rsidDel="00FB6287">
                <w:rPr>
                  <w:rFonts w:ascii="Arial Narrow" w:hAnsi="Arial Narrow"/>
                  <w:sz w:val="20"/>
                  <w:szCs w:val="20"/>
                  <w:lang w:val="sk-SK"/>
                </w:rPr>
                <w:delText xml:space="preserve">Forma poskytovaného príspevku: </w:delText>
              </w:r>
              <w:r w:rsidRPr="008743FD" w:rsidDel="00FB6287">
                <w:rPr>
                  <w:rFonts w:ascii="Arial Narrow" w:hAnsi="Arial Narrow"/>
                  <w:b/>
                  <w:sz w:val="20"/>
                  <w:szCs w:val="20"/>
                  <w:lang w:val="sk-SK"/>
                </w:rPr>
                <w:delText>nenávratný finančný príspevok</w:delText>
              </w:r>
              <w:r w:rsidRPr="008743FD" w:rsidDel="00FB6287">
                <w:rPr>
                  <w:rFonts w:ascii="Arial Narrow" w:hAnsi="Arial Narrow"/>
                  <w:sz w:val="20"/>
                  <w:szCs w:val="20"/>
                  <w:lang w:val="sk-SK"/>
                </w:rPr>
                <w:delText>.</w:delText>
              </w:r>
            </w:del>
          </w:p>
        </w:tc>
        <w:tc>
          <w:tcPr>
            <w:tcW w:w="5032" w:type="dxa"/>
            <w:shd w:val="clear" w:color="auto" w:fill="auto"/>
          </w:tcPr>
          <w:p w14:paraId="62C581DE" w14:textId="77777777" w:rsidR="009B3C03" w:rsidRPr="008743FD" w:rsidDel="00FB6287" w:rsidRDefault="009B3C03" w:rsidP="007C38A6">
            <w:pPr>
              <w:ind w:left="-40"/>
              <w:jc w:val="both"/>
              <w:rPr>
                <w:del w:id="79" w:author="21" w:date="2021-03-16T16:18:00Z"/>
                <w:rFonts w:ascii="Arial Narrow" w:hAnsi="Arial Narrow"/>
                <w:b/>
                <w:sz w:val="20"/>
                <w:szCs w:val="20"/>
                <w:lang w:val="sk-SK"/>
              </w:rPr>
            </w:pPr>
            <w:del w:id="80" w:author="21" w:date="2021-03-16T16:18:00Z">
              <w:r w:rsidRPr="008743FD" w:rsidDel="00FB6287">
                <w:rPr>
                  <w:rFonts w:ascii="Arial Narrow" w:hAnsi="Arial Narrow"/>
                  <w:b/>
                  <w:sz w:val="20"/>
                  <w:szCs w:val="20"/>
                  <w:u w:val="single"/>
                  <w:lang w:val="sk-SK"/>
                </w:rPr>
                <w:delText>Forma preukázania</w:delText>
              </w:r>
              <w:r w:rsidRPr="008743FD" w:rsidDel="00FB6287">
                <w:rPr>
                  <w:rFonts w:ascii="Arial Narrow" w:hAnsi="Arial Narrow"/>
                  <w:b/>
                  <w:sz w:val="20"/>
                  <w:szCs w:val="20"/>
                  <w:lang w:val="sk-SK"/>
                </w:rPr>
                <w:delText xml:space="preserve">: </w:delText>
              </w:r>
            </w:del>
          </w:p>
          <w:p w14:paraId="4E14060D" w14:textId="77777777" w:rsidR="002832FE" w:rsidRPr="008743FD" w:rsidDel="00FB6287" w:rsidRDefault="002832FE" w:rsidP="002832FE">
            <w:pPr>
              <w:spacing w:before="120"/>
              <w:ind w:left="-40"/>
              <w:jc w:val="both"/>
              <w:rPr>
                <w:del w:id="81" w:author="21" w:date="2021-03-16T16:18:00Z"/>
                <w:rFonts w:ascii="Arial Narrow" w:hAnsi="Arial Narrow" w:cs="Arial"/>
                <w:sz w:val="20"/>
                <w:szCs w:val="20"/>
                <w:lang w:val="sk-SK"/>
              </w:rPr>
            </w:pPr>
            <w:del w:id="82" w:author="21" w:date="2021-03-16T16:18:00Z">
              <w:r w:rsidRPr="008743FD" w:rsidDel="00FB6287">
                <w:rPr>
                  <w:rFonts w:ascii="Arial Narrow" w:hAnsi="Arial Narrow" w:cs="Arial"/>
                  <w:sz w:val="20"/>
                  <w:szCs w:val="20"/>
                  <w:lang w:val="sk-SK"/>
                </w:rPr>
                <w:delText>Bez osobitnej prílohy.</w:delText>
              </w:r>
            </w:del>
          </w:p>
          <w:p w14:paraId="713909D8" w14:textId="77777777" w:rsidR="002832FE" w:rsidRPr="008743FD" w:rsidDel="00FB6287" w:rsidRDefault="002832FE" w:rsidP="007C38A6">
            <w:pPr>
              <w:ind w:left="-40"/>
              <w:jc w:val="both"/>
              <w:rPr>
                <w:del w:id="83" w:author="21" w:date="2021-03-16T16:18:00Z"/>
                <w:rFonts w:ascii="Arial Narrow" w:hAnsi="Arial Narrow"/>
                <w:b/>
                <w:sz w:val="20"/>
                <w:szCs w:val="20"/>
                <w:lang w:val="sk-SK"/>
              </w:rPr>
            </w:pPr>
          </w:p>
          <w:p w14:paraId="343B9D9A" w14:textId="77777777" w:rsidR="009B3C03" w:rsidRPr="008743FD" w:rsidDel="00FB6287" w:rsidRDefault="009B3C03" w:rsidP="007C38A6">
            <w:pPr>
              <w:ind w:left="-40"/>
              <w:jc w:val="both"/>
              <w:rPr>
                <w:del w:id="84" w:author="21" w:date="2021-03-16T16:18:00Z"/>
                <w:rFonts w:ascii="Arial Narrow" w:hAnsi="Arial Narrow"/>
                <w:b/>
                <w:sz w:val="20"/>
                <w:szCs w:val="20"/>
                <w:lang w:val="sk-SK"/>
              </w:rPr>
            </w:pPr>
            <w:del w:id="85" w:author="21" w:date="2021-03-16T16:18:00Z">
              <w:r w:rsidRPr="008743FD" w:rsidDel="00FB6287">
                <w:rPr>
                  <w:rFonts w:ascii="Arial Narrow" w:hAnsi="Arial Narrow"/>
                  <w:b/>
                  <w:sz w:val="20"/>
                  <w:szCs w:val="20"/>
                  <w:u w:val="single"/>
                  <w:lang w:val="sk-SK"/>
                </w:rPr>
                <w:delText>Spôsob overenia</w:delText>
              </w:r>
              <w:r w:rsidRPr="008743FD" w:rsidDel="00FB6287">
                <w:rPr>
                  <w:rFonts w:ascii="Arial Narrow" w:hAnsi="Arial Narrow"/>
                  <w:b/>
                  <w:sz w:val="20"/>
                  <w:szCs w:val="20"/>
                  <w:lang w:val="sk-SK"/>
                </w:rPr>
                <w:delText>:</w:delText>
              </w:r>
            </w:del>
          </w:p>
          <w:p w14:paraId="6E19F9C7" w14:textId="77777777" w:rsidR="009B3C03" w:rsidRPr="008743FD" w:rsidDel="00FB6287" w:rsidRDefault="002832FE" w:rsidP="007C38A6">
            <w:pPr>
              <w:spacing w:before="120"/>
              <w:ind w:left="-40"/>
              <w:jc w:val="both"/>
              <w:rPr>
                <w:del w:id="86" w:author="21" w:date="2021-03-16T16:18:00Z"/>
                <w:rFonts w:ascii="Arial Narrow" w:hAnsi="Arial Narrow"/>
                <w:sz w:val="20"/>
                <w:szCs w:val="20"/>
                <w:lang w:val="sk-SK"/>
              </w:rPr>
            </w:pPr>
            <w:del w:id="87" w:author="21" w:date="2021-03-16T16:18:00Z">
              <w:r w:rsidRPr="008743FD" w:rsidDel="00FB6287">
                <w:rPr>
                  <w:rFonts w:ascii="Arial Narrow" w:hAnsi="Arial Narrow"/>
                  <w:b/>
                  <w:sz w:val="20"/>
                  <w:szCs w:val="20"/>
                  <w:lang w:val="sk-SK"/>
                </w:rPr>
                <w:delText>Formulár ŽoNFP</w:delText>
              </w:r>
            </w:del>
          </w:p>
          <w:p w14:paraId="75904984" w14:textId="77777777" w:rsidR="00355C95" w:rsidRPr="008743FD" w:rsidDel="00FB6287" w:rsidRDefault="00355C95" w:rsidP="002B1A78">
            <w:pPr>
              <w:spacing w:before="120"/>
              <w:jc w:val="both"/>
              <w:rPr>
                <w:del w:id="88" w:author="21" w:date="2021-03-16T16:18:00Z"/>
                <w:rFonts w:ascii="Arial Narrow" w:hAnsi="Arial Narrow"/>
                <w:sz w:val="20"/>
                <w:szCs w:val="20"/>
                <w:lang w:val="sk-SK"/>
              </w:rPr>
            </w:pPr>
          </w:p>
        </w:tc>
        <w:tc>
          <w:tcPr>
            <w:tcW w:w="2126" w:type="dxa"/>
            <w:shd w:val="clear" w:color="auto" w:fill="auto"/>
          </w:tcPr>
          <w:p w14:paraId="3B614178" w14:textId="77777777" w:rsidR="00355C95" w:rsidRPr="008743FD" w:rsidDel="00FB6287" w:rsidRDefault="002832FE" w:rsidP="002B1A78">
            <w:pPr>
              <w:pStyle w:val="Default"/>
              <w:rPr>
                <w:del w:id="89" w:author="21" w:date="2021-03-16T16:18:00Z"/>
                <w:rFonts w:ascii="Arial Narrow" w:hAnsi="Arial Narrow"/>
                <w:color w:val="auto"/>
                <w:sz w:val="20"/>
                <w:szCs w:val="20"/>
                <w:lang w:val="sk-SK"/>
              </w:rPr>
            </w:pPr>
            <w:del w:id="90" w:author="21" w:date="2021-03-16T16:18:00Z">
              <w:r w:rsidRPr="008743FD" w:rsidDel="00FB6287">
                <w:rPr>
                  <w:rFonts w:ascii="Arial Narrow" w:hAnsi="Arial Narrow"/>
                  <w:color w:val="auto"/>
                  <w:sz w:val="20"/>
                  <w:szCs w:val="20"/>
                  <w:lang w:val="sk-SK"/>
                </w:rPr>
                <w:delText>GEN00028</w:delText>
              </w:r>
            </w:del>
          </w:p>
          <w:p w14:paraId="1D195D75" w14:textId="77777777" w:rsidR="002832FE" w:rsidRPr="008743FD" w:rsidDel="00FB6287" w:rsidRDefault="002832FE" w:rsidP="007C38A6">
            <w:pPr>
              <w:pStyle w:val="Default"/>
              <w:spacing w:before="120"/>
              <w:rPr>
                <w:del w:id="91" w:author="21" w:date="2021-03-16T16:18:00Z"/>
                <w:rFonts w:ascii="Arial Narrow" w:hAnsi="Arial Narrow"/>
                <w:color w:val="auto"/>
                <w:sz w:val="20"/>
                <w:szCs w:val="20"/>
                <w:lang w:val="sk-SK"/>
              </w:rPr>
            </w:pPr>
            <w:del w:id="92" w:author="21" w:date="2021-03-16T16:18:00Z">
              <w:r w:rsidRPr="008743FD" w:rsidDel="00FB6287">
                <w:rPr>
                  <w:rFonts w:ascii="Arial Narrow" w:hAnsi="Arial Narrow"/>
                  <w:color w:val="auto"/>
                  <w:sz w:val="20"/>
                  <w:szCs w:val="20"/>
                  <w:lang w:val="sk-SK"/>
                </w:rPr>
                <w:delText>Stanovenie relevantného spôsobu financovania – predfinancovanie, zálohové platby, refundácia</w:delText>
              </w:r>
            </w:del>
          </w:p>
          <w:p w14:paraId="71230234" w14:textId="77777777" w:rsidR="00355C95" w:rsidRPr="008743FD" w:rsidDel="00FB6287" w:rsidRDefault="00355C95" w:rsidP="002B1A78">
            <w:pPr>
              <w:spacing w:before="120"/>
              <w:jc w:val="both"/>
              <w:rPr>
                <w:del w:id="93" w:author="21" w:date="2021-03-16T16:18:00Z"/>
                <w:rFonts w:ascii="Arial Narrow" w:hAnsi="Arial Narrow"/>
                <w:sz w:val="20"/>
                <w:szCs w:val="20"/>
                <w:lang w:val="sk-SK"/>
              </w:rPr>
            </w:pPr>
          </w:p>
        </w:tc>
      </w:tr>
      <w:tr w:rsidR="00355C95" w:rsidRPr="008743FD" w14:paraId="4C9CB4DF" w14:textId="77777777" w:rsidTr="00BD68DB">
        <w:trPr>
          <w:trHeight w:val="20"/>
        </w:trPr>
        <w:tc>
          <w:tcPr>
            <w:tcW w:w="14714" w:type="dxa"/>
            <w:gridSpan w:val="5"/>
            <w:shd w:val="clear" w:color="auto" w:fill="DDD9C3" w:themeFill="background2" w:themeFillShade="E6"/>
          </w:tcPr>
          <w:p w14:paraId="33187712" w14:textId="77777777" w:rsidR="00355C95" w:rsidRPr="008743FD" w:rsidRDefault="00355C95">
            <w:pPr>
              <w:pStyle w:val="Default"/>
              <w:spacing w:before="120" w:after="120"/>
              <w:jc w:val="both"/>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Podmienky poskytnutia pomoci vyplývajúce z osobitných </w:t>
            </w:r>
            <w:del w:id="94" w:author="21" w:date="2021-04-14T11:41:00Z">
              <w:r w:rsidRPr="008743FD" w:rsidDel="005D3D48">
                <w:rPr>
                  <w:rFonts w:ascii="Arial Narrow" w:hAnsi="Arial Narrow"/>
                  <w:b/>
                  <w:caps/>
                  <w:color w:val="auto"/>
                  <w:sz w:val="20"/>
                  <w:szCs w:val="20"/>
                  <w:lang w:val="sk-SK"/>
                </w:rPr>
                <w:delText>predpisoch</w:delText>
              </w:r>
            </w:del>
            <w:ins w:id="95" w:author="21" w:date="2021-04-14T11:41:00Z">
              <w:r w:rsidR="005D3D48" w:rsidRPr="008743FD">
                <w:rPr>
                  <w:rFonts w:ascii="Arial Narrow" w:hAnsi="Arial Narrow"/>
                  <w:b/>
                  <w:caps/>
                  <w:color w:val="auto"/>
                  <w:sz w:val="20"/>
                  <w:szCs w:val="20"/>
                  <w:lang w:val="sk-SK"/>
                </w:rPr>
                <w:t>predpisoV</w:t>
              </w:r>
            </w:ins>
          </w:p>
        </w:tc>
      </w:tr>
      <w:tr w:rsidR="00355C95" w:rsidRPr="008743FD" w14:paraId="494597FE" w14:textId="77777777" w:rsidTr="002B1A78">
        <w:trPr>
          <w:trHeight w:val="20"/>
        </w:trPr>
        <w:tc>
          <w:tcPr>
            <w:tcW w:w="539" w:type="dxa"/>
            <w:shd w:val="clear" w:color="auto" w:fill="D9D9D9"/>
          </w:tcPr>
          <w:p w14:paraId="32D3A5D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7C8E8A09" w14:textId="77777777" w:rsidR="00355C95" w:rsidRPr="008743FD" w:rsidRDefault="00355C95">
            <w:pPr>
              <w:pStyle w:val="Default"/>
              <w:spacing w:before="120"/>
              <w:rPr>
                <w:rFonts w:ascii="Arial Narrow" w:hAnsi="Arial Narrow" w:cs="Calibri"/>
                <w:color w:val="auto"/>
                <w:sz w:val="20"/>
                <w:szCs w:val="20"/>
                <w:lang w:val="sk-SK"/>
              </w:rPr>
            </w:pPr>
            <w:r w:rsidRPr="008743FD">
              <w:rPr>
                <w:rFonts w:ascii="Arial Narrow" w:hAnsi="Arial Narrow"/>
                <w:b/>
                <w:bCs/>
                <w:color w:val="auto"/>
                <w:sz w:val="20"/>
                <w:szCs w:val="20"/>
                <w:lang w:val="sk-SK"/>
              </w:rPr>
              <w:t>Podmienka neporušenia zákazu nelegálneho zamestnávania</w:t>
            </w:r>
            <w:r w:rsidR="007701E2" w:rsidRPr="008743FD">
              <w:rPr>
                <w:rFonts w:ascii="Arial Narrow" w:hAnsi="Arial Narrow"/>
                <w:b/>
                <w:bCs/>
                <w:color w:val="auto"/>
                <w:sz w:val="20"/>
                <w:szCs w:val="20"/>
                <w:lang w:val="sk-SK"/>
              </w:rPr>
              <w:t xml:space="preserve"> štátneho príslušníka tretej krajiny za obdobie, stanovené vo výzve (zvyčajne za obdobie 5 rokov predchádzajúcich podaniu ŽoNFP)</w:t>
            </w:r>
          </w:p>
        </w:tc>
        <w:tc>
          <w:tcPr>
            <w:tcW w:w="5032" w:type="dxa"/>
            <w:shd w:val="clear" w:color="auto" w:fill="F2F2F2"/>
          </w:tcPr>
          <w:p w14:paraId="0352866A"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olor w:val="auto"/>
                <w:sz w:val="20"/>
                <w:szCs w:val="20"/>
                <w:lang w:val="sk-SK"/>
              </w:rPr>
              <w:t>Žiadateľ nesmie porušiť zákaz nelegálnej práce a nelegálneho zamestnávania podľa osobitného predpisu</w:t>
            </w:r>
            <w:r w:rsidRPr="008743FD">
              <w:rPr>
                <w:rStyle w:val="Odkaznapoznmkupodiarou"/>
                <w:color w:val="auto"/>
                <w:sz w:val="20"/>
                <w:szCs w:val="20"/>
                <w:lang w:val="sk-SK"/>
              </w:rPr>
              <w:footnoteReference w:id="5"/>
            </w:r>
            <w:r w:rsidRPr="008743FD">
              <w:rPr>
                <w:rFonts w:ascii="Arial Narrow" w:hAnsi="Arial Narrow"/>
                <w:color w:val="auto"/>
                <w:sz w:val="20"/>
                <w:szCs w:val="20"/>
                <w:lang w:val="sk-SK"/>
              </w:rPr>
              <w:t xml:space="preserve"> za obdobie 5 rokov predchádzajúcich podaniu žiadosti o NFP.</w:t>
            </w:r>
          </w:p>
        </w:tc>
        <w:tc>
          <w:tcPr>
            <w:tcW w:w="5032" w:type="dxa"/>
            <w:shd w:val="clear" w:color="auto" w:fill="auto"/>
          </w:tcPr>
          <w:p w14:paraId="0FFB4FD3"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73217CA" w14:textId="77777777" w:rsidR="002832FE" w:rsidRPr="008743FD" w:rsidRDefault="002832FE"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Príloha ŽoNFP:</w:t>
            </w:r>
          </w:p>
          <w:p w14:paraId="17C76B77" w14:textId="77777777" w:rsidR="002832FE" w:rsidRPr="008743FD" w:rsidRDefault="002D30E8" w:rsidP="007C38A6">
            <w:pPr>
              <w:ind w:left="-40"/>
              <w:jc w:val="both"/>
              <w:rPr>
                <w:rFonts w:ascii="Arial Narrow" w:hAnsi="Arial Narrow"/>
                <w:b/>
                <w:sz w:val="20"/>
                <w:szCs w:val="20"/>
                <w:lang w:val="sk-SK"/>
              </w:rPr>
            </w:pPr>
            <w:r w:rsidRPr="008743FD">
              <w:rPr>
                <w:rFonts w:ascii="Arial Narrow" w:hAnsi="Arial Narrow"/>
                <w:b/>
                <w:sz w:val="20"/>
                <w:szCs w:val="20"/>
                <w:lang w:val="sk-SK"/>
              </w:rPr>
              <w:t>Formulár ŽoNFP – tab. 15 Čestné vyhlásenie žiadateľa</w:t>
            </w:r>
            <w:r w:rsidRPr="008743FD">
              <w:rPr>
                <w:rStyle w:val="Odkaznapoznmkupodiarou"/>
                <w:b/>
                <w:szCs w:val="20"/>
                <w:lang w:val="sk-SK"/>
              </w:rPr>
              <w:footnoteReference w:id="6"/>
            </w:r>
            <w:r w:rsidR="002832FE" w:rsidRPr="008743FD">
              <w:rPr>
                <w:rFonts w:ascii="Arial Narrow" w:hAnsi="Arial Narrow"/>
                <w:sz w:val="20"/>
                <w:szCs w:val="20"/>
                <w:lang w:val="sk-SK"/>
              </w:rPr>
              <w:t>.</w:t>
            </w:r>
          </w:p>
          <w:p w14:paraId="587267DB" w14:textId="77777777" w:rsidR="002832FE" w:rsidRPr="008743FD" w:rsidRDefault="002832FE" w:rsidP="007C38A6">
            <w:pPr>
              <w:ind w:left="-40"/>
              <w:jc w:val="both"/>
              <w:rPr>
                <w:rFonts w:ascii="Arial Narrow" w:hAnsi="Arial Narrow"/>
                <w:b/>
                <w:sz w:val="20"/>
                <w:szCs w:val="20"/>
                <w:lang w:val="sk-SK"/>
              </w:rPr>
            </w:pPr>
          </w:p>
          <w:p w14:paraId="38071C2B" w14:textId="77777777" w:rsidR="009B3C03" w:rsidRPr="008743FD" w:rsidRDefault="009B3C03" w:rsidP="007C38A6">
            <w:pPr>
              <w:rPr>
                <w:rFonts w:ascii="Arial Narrow" w:hAnsi="Arial Narrow"/>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03D06EC6" w14:textId="77777777" w:rsidR="004C1738" w:rsidRPr="008743FD" w:rsidRDefault="009B3C03" w:rsidP="009B3C03">
            <w:pPr>
              <w:pStyle w:val="Default"/>
              <w:spacing w:before="120"/>
              <w:jc w:val="both"/>
              <w:rPr>
                <w:rFonts w:ascii="Arial Narrow" w:hAnsi="Arial Narrow"/>
                <w:sz w:val="20"/>
                <w:szCs w:val="20"/>
                <w:lang w:val="sk-SK"/>
              </w:rPr>
            </w:pPr>
            <w:r w:rsidRPr="008743FD">
              <w:rPr>
                <w:rFonts w:ascii="Arial Narrow" w:hAnsi="Arial Narrow"/>
                <w:b/>
                <w:sz w:val="20"/>
                <w:szCs w:val="20"/>
                <w:lang w:val="sk-SK"/>
              </w:rPr>
              <w:t xml:space="preserve">ITMS2014+ </w:t>
            </w:r>
            <w:r w:rsidR="004C1738" w:rsidRPr="008743FD">
              <w:rPr>
                <w:rFonts w:ascii="Arial Narrow" w:hAnsi="Arial Narrow"/>
                <w:sz w:val="20"/>
                <w:szCs w:val="20"/>
                <w:lang w:val="sk-SK"/>
              </w:rPr>
              <w:t xml:space="preserve">(resp. </w:t>
            </w:r>
            <w:hyperlink r:id="rId11" w:history="1">
              <w:r w:rsidR="004C1738" w:rsidRPr="008743FD">
                <w:rPr>
                  <w:rStyle w:val="Hypertextovprepojenie"/>
                  <w:rFonts w:ascii="Arial Narrow" w:hAnsi="Arial Narrow"/>
                  <w:sz w:val="20"/>
                  <w:szCs w:val="20"/>
                  <w:lang w:val="sk-SK"/>
                </w:rPr>
                <w:t>https://www.ip.gov.sk/app/registerNZ/</w:t>
              </w:r>
            </w:hyperlink>
            <w:r w:rsidR="004C1738" w:rsidRPr="008743FD">
              <w:rPr>
                <w:rFonts w:ascii="Arial Narrow" w:hAnsi="Arial Narrow"/>
                <w:sz w:val="20"/>
                <w:szCs w:val="20"/>
                <w:lang w:val="sk-SK"/>
              </w:rPr>
              <w:t>)</w:t>
            </w:r>
          </w:p>
          <w:p w14:paraId="6E364A8A" w14:textId="77777777" w:rsidR="009B3C03" w:rsidRPr="008743FD" w:rsidRDefault="009B3C03" w:rsidP="009B3C03">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Integračná akcia „Získanie informácie zo zoznamu právnických osôb porušujúcich zákaz nelegálneho zamestnávania“</w:t>
            </w:r>
            <w:r w:rsidRPr="008743FD">
              <w:rPr>
                <w:rStyle w:val="Odkaznapoznmkupodiarou"/>
                <w:b/>
                <w:color w:val="auto"/>
                <w:szCs w:val="20"/>
                <w:lang w:val="sk-SK"/>
              </w:rPr>
              <w:footnoteReference w:id="7"/>
            </w:r>
            <w:r w:rsidRPr="008743FD">
              <w:rPr>
                <w:rFonts w:ascii="Arial Narrow" w:hAnsi="Arial Narrow"/>
                <w:b/>
                <w:color w:val="auto"/>
                <w:sz w:val="20"/>
                <w:szCs w:val="20"/>
                <w:lang w:val="sk-SK"/>
              </w:rPr>
              <w:t xml:space="preserve"> </w:t>
            </w:r>
          </w:p>
          <w:p w14:paraId="33D67B35" w14:textId="77777777" w:rsidR="004C1738" w:rsidRPr="008743FD" w:rsidRDefault="004C1738" w:rsidP="00EA50BA">
            <w:pPr>
              <w:pStyle w:val="Default"/>
              <w:spacing w:before="240" w:after="120"/>
              <w:jc w:val="both"/>
              <w:rPr>
                <w:rFonts w:ascii="Arial Narrow" w:hAnsi="Arial Narrow"/>
                <w:i/>
                <w:color w:val="auto"/>
                <w:sz w:val="20"/>
                <w:szCs w:val="20"/>
                <w:u w:val="single"/>
                <w:lang w:val="sk-SK"/>
              </w:rPr>
            </w:pPr>
            <w:r w:rsidRPr="008743FD">
              <w:rPr>
                <w:rFonts w:ascii="Arial Narrow" w:hAnsi="Arial Narrow"/>
                <w:i/>
                <w:color w:val="auto"/>
                <w:sz w:val="20"/>
                <w:szCs w:val="20"/>
                <w:u w:val="single"/>
                <w:lang w:val="sk-SK"/>
              </w:rPr>
              <w:t>Informácie k využívaniu ITMS2014+:</w:t>
            </w:r>
          </w:p>
          <w:p w14:paraId="46416975" w14:textId="77777777" w:rsidR="00355C95" w:rsidRPr="008743FD" w:rsidRDefault="009B3C03" w:rsidP="002B1A78">
            <w:pPr>
              <w:pStyle w:val="Default"/>
              <w:jc w:val="both"/>
              <w:rPr>
                <w:rFonts w:ascii="Arial Narrow" w:hAnsi="Arial Narrow"/>
                <w:color w:val="auto"/>
                <w:sz w:val="20"/>
                <w:szCs w:val="20"/>
                <w:lang w:val="sk-SK"/>
              </w:rPr>
            </w:pPr>
            <w:r w:rsidRPr="008743FD">
              <w:rPr>
                <w:rFonts w:ascii="Arial Narrow" w:hAnsi="Arial Narrow"/>
                <w:i/>
                <w:iCs/>
                <w:sz w:val="20"/>
                <w:szCs w:val="20"/>
                <w:lang w:val="sk-SK"/>
              </w:rPr>
              <w:t>V ITMS2014+ je overovaná evidencia subjektu v zozname fyzických osôb a právnických osôb, ktoré porušili zákaz nelegálneho zamestnávania. Evidencia v zozname zahŕňa širší okruh porušení, ako je stanovené v podmienke poskytnutia príspevku. RO môže z tohto dôvodu priamo vo výzve stanoviť povinnosť pre žiadateľa, ktorý je v zozname evidovaný, predložiť protokol o výsledku inšpekcie alebo iný doklad, ktorým preukáže plnenie podmienky poskytnutia príspevku.</w:t>
            </w:r>
            <w:r w:rsidRPr="008743FD">
              <w:rPr>
                <w:rFonts w:ascii="Arial Narrow" w:hAnsi="Arial Narrow"/>
                <w:iCs/>
                <w:sz w:val="20"/>
                <w:szCs w:val="20"/>
                <w:lang w:val="sk-SK"/>
              </w:rPr>
              <w:t xml:space="preserve">  </w:t>
            </w:r>
          </w:p>
        </w:tc>
        <w:tc>
          <w:tcPr>
            <w:tcW w:w="2126" w:type="dxa"/>
            <w:shd w:val="clear" w:color="auto" w:fill="auto"/>
          </w:tcPr>
          <w:p w14:paraId="5677991A" w14:textId="77777777" w:rsidR="002832FE" w:rsidRPr="008743FD" w:rsidRDefault="002832FE"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GEN00019</w:t>
            </w:r>
          </w:p>
          <w:p w14:paraId="45394DFE" w14:textId="77777777" w:rsidR="00355C95" w:rsidRPr="008743FD" w:rsidRDefault="00355C95" w:rsidP="002B1A78">
            <w:pPr>
              <w:pStyle w:val="Default"/>
              <w:spacing w:before="120"/>
              <w:jc w:val="both"/>
              <w:rPr>
                <w:rFonts w:ascii="Arial Narrow" w:hAnsi="Arial Narrow" w:cs="Calibri"/>
                <w:color w:val="auto"/>
                <w:sz w:val="20"/>
                <w:szCs w:val="20"/>
                <w:lang w:val="sk-SK"/>
              </w:rPr>
            </w:pPr>
            <w:r w:rsidRPr="008743FD">
              <w:rPr>
                <w:rFonts w:ascii="Arial Narrow" w:hAnsi="Arial Narrow" w:cs="Calibri"/>
                <w:color w:val="auto"/>
                <w:sz w:val="20"/>
                <w:szCs w:val="20"/>
                <w:lang w:val="sk-SK"/>
              </w:rPr>
              <w:t>Podmienka neporušenia zákazu nelegálnej práce a nelegálneho zamestnávania za obdobie 5 rokov predchádzajúcich podaniu ŽoNFP</w:t>
            </w:r>
            <w:r w:rsidR="002D30E8" w:rsidRPr="008743FD">
              <w:rPr>
                <w:rFonts w:ascii="Arial Narrow" w:hAnsi="Arial Narrow" w:cs="Calibri"/>
                <w:color w:val="auto"/>
                <w:sz w:val="20"/>
                <w:szCs w:val="20"/>
                <w:lang w:val="sk-SK"/>
              </w:rPr>
              <w:t>.</w:t>
            </w:r>
          </w:p>
          <w:p w14:paraId="4271D10E" w14:textId="77777777" w:rsidR="002D30E8" w:rsidRPr="008743FD" w:rsidRDefault="002D30E8" w:rsidP="002B1A78">
            <w:pPr>
              <w:pStyle w:val="Default"/>
              <w:spacing w:before="120"/>
              <w:jc w:val="both"/>
              <w:rPr>
                <w:ins w:id="97" w:author="GC" w:date="2021-05-06T14:46:00Z"/>
                <w:rFonts w:ascii="Arial Narrow" w:hAnsi="Arial Narrow" w:cs="Calibri"/>
                <w:color w:val="auto"/>
                <w:sz w:val="20"/>
                <w:szCs w:val="20"/>
                <w:lang w:val="sk-SK"/>
              </w:rPr>
            </w:pPr>
            <w:r w:rsidRPr="008743FD">
              <w:rPr>
                <w:rFonts w:ascii="Arial Narrow" w:hAnsi="Arial Narrow" w:cs="Calibri"/>
                <w:color w:val="auto"/>
                <w:sz w:val="20"/>
                <w:szCs w:val="20"/>
                <w:lang w:val="sk-SK"/>
              </w:rPr>
              <w:t>Termín podania ŽoNFP je určujúci pre posúdenie počiatočného dátumu plnenia podmienky, pričom žiadateľ/prijímateľ nesmie podmienku poskytnutia príspevku porušiť ani počas realizácie projektu.</w:t>
            </w:r>
          </w:p>
          <w:p w14:paraId="236DE060" w14:textId="77777777" w:rsidR="008743FD" w:rsidRPr="008743FD" w:rsidRDefault="008743FD" w:rsidP="002B1A78">
            <w:pPr>
              <w:pStyle w:val="Default"/>
              <w:spacing w:before="120"/>
              <w:jc w:val="both"/>
              <w:rPr>
                <w:rFonts w:ascii="Arial Narrow" w:hAnsi="Arial Narrow" w:cs="Calibri"/>
                <w:color w:val="auto"/>
                <w:sz w:val="20"/>
                <w:szCs w:val="20"/>
                <w:lang w:val="sk-SK"/>
              </w:rPr>
            </w:pPr>
            <w:ins w:id="98" w:author="GC" w:date="2021-05-06T14:46:00Z">
              <w:r w:rsidRPr="008743FD">
                <w:rPr>
                  <w:rFonts w:ascii="Arial Narrow" w:hAnsi="Arial Narrow"/>
                  <w:sz w:val="20"/>
                  <w:szCs w:val="20"/>
                  <w:lang w:val="sk-SK"/>
                </w:rPr>
                <w:t>OBLIGATÓRNA podmienka</w:t>
              </w:r>
            </w:ins>
          </w:p>
        </w:tc>
      </w:tr>
      <w:tr w:rsidR="00355C95" w:rsidRPr="008743FD" w14:paraId="1F87A316" w14:textId="77777777" w:rsidTr="006B42AC">
        <w:trPr>
          <w:trHeight w:val="20"/>
        </w:trPr>
        <w:tc>
          <w:tcPr>
            <w:tcW w:w="539" w:type="dxa"/>
            <w:shd w:val="clear" w:color="auto" w:fill="D9D9D9"/>
          </w:tcPr>
          <w:p w14:paraId="0DE4D24E"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1E64A473"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výdavkov  z hľadiska verejného obstarávania na hlavné aktivity projektu</w:t>
            </w:r>
          </w:p>
          <w:p w14:paraId="16058667"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6D01E0DA"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p>
          <w:p w14:paraId="7C1BF750" w14:textId="77777777" w:rsidR="00355C95" w:rsidRPr="008743FD" w:rsidRDefault="00355C95" w:rsidP="002B1A78">
            <w:pPr>
              <w:pStyle w:val="Default"/>
              <w:spacing w:before="120"/>
              <w:rPr>
                <w:rFonts w:ascii="Arial Narrow" w:hAnsi="Arial Narrow"/>
                <w:b/>
                <w:bCs/>
                <w:color w:val="auto"/>
                <w:sz w:val="20"/>
                <w:szCs w:val="20"/>
                <w:highlight w:val="yellow"/>
                <w:lang w:val="sk-SK"/>
              </w:rPr>
            </w:pPr>
            <w:r w:rsidRPr="008743FD" w:rsidDel="00C842A9">
              <w:rPr>
                <w:rFonts w:ascii="Arial Narrow" w:hAnsi="Arial Narrow"/>
                <w:b/>
                <w:bCs/>
                <w:color w:val="auto"/>
                <w:sz w:val="20"/>
                <w:szCs w:val="20"/>
                <w:highlight w:val="green"/>
                <w:lang w:val="sk-SK"/>
              </w:rPr>
              <w:t xml:space="preserve"> </w:t>
            </w:r>
          </w:p>
        </w:tc>
        <w:tc>
          <w:tcPr>
            <w:tcW w:w="5032" w:type="dxa"/>
            <w:shd w:val="clear" w:color="auto" w:fill="F2F2F2" w:themeFill="background1" w:themeFillShade="F2"/>
          </w:tcPr>
          <w:p w14:paraId="57EBBC76" w14:textId="77777777" w:rsidR="00355C95" w:rsidRPr="008743FD" w:rsidRDefault="00355C95" w:rsidP="002B1A78">
            <w:pPr>
              <w:pStyle w:val="Default"/>
              <w:spacing w:before="120"/>
              <w:jc w:val="both"/>
              <w:rPr>
                <w:rFonts w:ascii="Arial Narrow" w:hAnsi="Arial Narrow"/>
                <w:color w:val="auto"/>
                <w:sz w:val="20"/>
                <w:szCs w:val="20"/>
                <w:highlight w:val="lightGray"/>
                <w:lang w:val="sk-SK"/>
              </w:rPr>
            </w:pPr>
            <w:r w:rsidRPr="008743FD">
              <w:rPr>
                <w:rFonts w:ascii="Arial Narrow" w:hAnsi="Arial Narrow"/>
                <w:color w:val="auto"/>
                <w:sz w:val="20"/>
                <w:szCs w:val="20"/>
                <w:lang w:val="sk-SK"/>
              </w:rPr>
              <w:t>Výdavky na hlavné aktivity projektu musia byť skontrolované z hľadiska dodržania postupov a pravidiel podľa zákona o VO.</w:t>
            </w:r>
            <w:r w:rsidRPr="008743FD">
              <w:rPr>
                <w:rFonts w:ascii="Arial Narrow" w:hAnsi="Arial Narrow"/>
                <w:color w:val="auto"/>
                <w:sz w:val="20"/>
                <w:szCs w:val="20"/>
                <w:highlight w:val="lightGray"/>
                <w:lang w:val="sk-SK"/>
              </w:rPr>
              <w:t xml:space="preserve"> </w:t>
            </w:r>
          </w:p>
          <w:p w14:paraId="09A9D336"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Pri realizácii </w:t>
            </w:r>
            <w:ins w:id="99" w:author="21" w:date="2021-04-14T11:43:00Z">
              <w:r w:rsidR="005D3D48" w:rsidRPr="008743FD">
                <w:rPr>
                  <w:rFonts w:ascii="Arial Narrow" w:hAnsi="Arial Narrow"/>
                  <w:color w:val="auto"/>
                  <w:sz w:val="20"/>
                  <w:szCs w:val="20"/>
                  <w:lang w:val="sk-SK"/>
                </w:rPr>
                <w:t>verejného obstarávania (ďalej len „VO“)</w:t>
              </w:r>
            </w:ins>
            <w:del w:id="100" w:author="21" w:date="2021-04-14T11:43:00Z">
              <w:r w:rsidRPr="008743FD" w:rsidDel="005D3D48">
                <w:rPr>
                  <w:rFonts w:ascii="Arial Narrow" w:hAnsi="Arial Narrow"/>
                  <w:color w:val="auto"/>
                  <w:sz w:val="20"/>
                  <w:szCs w:val="20"/>
                  <w:lang w:val="sk-SK"/>
                </w:rPr>
                <w:delText xml:space="preserve">VO </w:delText>
              </w:r>
            </w:del>
            <w:ins w:id="101" w:author="21" w:date="2021-04-14T11:43:00Z">
              <w:r w:rsidR="005D3D48" w:rsidRPr="008743FD">
                <w:rPr>
                  <w:rFonts w:ascii="Arial Narrow" w:hAnsi="Arial Narrow"/>
                  <w:color w:val="auto"/>
                  <w:sz w:val="20"/>
                  <w:szCs w:val="20"/>
                  <w:lang w:val="sk-SK"/>
                </w:rPr>
                <w:t xml:space="preserve"> </w:t>
              </w:r>
            </w:ins>
            <w:r w:rsidRPr="008743FD">
              <w:rPr>
                <w:rFonts w:ascii="Arial Narrow" w:hAnsi="Arial Narrow"/>
                <w:color w:val="auto"/>
                <w:sz w:val="20"/>
                <w:szCs w:val="20"/>
                <w:lang w:val="sk-SK"/>
              </w:rPr>
              <w:t xml:space="preserve">a predkladaní dokumentácie k VO na RO OPII postupuje žiadateľ podľa </w:t>
            </w:r>
            <w:r w:rsidR="004869C9" w:rsidRPr="008743FD">
              <w:rPr>
                <w:rFonts w:ascii="Arial Narrow" w:hAnsi="Arial Narrow"/>
                <w:b/>
                <w:color w:val="auto"/>
                <w:sz w:val="20"/>
                <w:szCs w:val="20"/>
                <w:lang w:val="sk-SK"/>
              </w:rPr>
              <w:t>Príručky pre projekty technickej pomoci</w:t>
            </w:r>
            <w:r w:rsidR="003B66CD" w:rsidRPr="008743FD">
              <w:rPr>
                <w:rFonts w:ascii="Arial Narrow" w:hAnsi="Arial Narrow"/>
                <w:b/>
                <w:color w:val="auto"/>
                <w:sz w:val="20"/>
                <w:szCs w:val="20"/>
                <w:lang w:val="sk-SK"/>
              </w:rPr>
              <w:t xml:space="preserve"> OPII </w:t>
            </w:r>
            <w:r w:rsidR="003B66CD" w:rsidRPr="008743FD">
              <w:rPr>
                <w:rFonts w:ascii="Arial Narrow" w:hAnsi="Arial Narrow"/>
                <w:color w:val="auto"/>
                <w:sz w:val="20"/>
                <w:szCs w:val="20"/>
                <w:lang w:val="sk-SK"/>
              </w:rPr>
              <w:t>(v prípade prijímateľa MDV SR) /</w:t>
            </w:r>
            <w:r w:rsidR="003B66CD" w:rsidRPr="008743FD">
              <w:rPr>
                <w:rFonts w:ascii="Arial Narrow" w:hAnsi="Arial Narrow" w:cs="Calibri"/>
                <w:sz w:val="22"/>
                <w:szCs w:val="22"/>
                <w:lang w:val="sk-SK"/>
              </w:rPr>
              <w:t xml:space="preserve"> </w:t>
            </w:r>
            <w:r w:rsidRPr="008743FD">
              <w:rPr>
                <w:rFonts w:ascii="Arial Narrow" w:hAnsi="Arial Narrow"/>
                <w:b/>
                <w:color w:val="auto"/>
                <w:sz w:val="20"/>
                <w:szCs w:val="20"/>
                <w:lang w:val="sk-SK"/>
              </w:rPr>
              <w:t>Príručky pre realizáciu verejného obstarávania OPII</w:t>
            </w:r>
            <w:r w:rsidRPr="008743FD">
              <w:rPr>
                <w:rFonts w:ascii="Arial Narrow" w:hAnsi="Arial Narrow"/>
                <w:color w:val="auto"/>
                <w:sz w:val="20"/>
                <w:szCs w:val="20"/>
                <w:lang w:val="sk-SK"/>
              </w:rPr>
              <w:t>, ktorá je zverejnená na webovom sídle poskytovateľa.</w:t>
            </w:r>
          </w:p>
          <w:p w14:paraId="53187803" w14:textId="77777777" w:rsidR="00355C95" w:rsidRPr="008743FD" w:rsidRDefault="00355C95" w:rsidP="002B1A78">
            <w:pPr>
              <w:pStyle w:val="Default"/>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6CC0EA2C" w14:textId="77777777" w:rsidR="00355C95" w:rsidRPr="008743FD" w:rsidRDefault="00355C95" w:rsidP="002B1A78">
            <w:pPr>
              <w:pStyle w:val="Default"/>
              <w:jc w:val="both"/>
              <w:rPr>
                <w:rFonts w:ascii="Arial Narrow" w:hAnsi="Arial Narrow"/>
                <w:color w:val="auto"/>
                <w:sz w:val="20"/>
                <w:szCs w:val="20"/>
                <w:highlight w:val="lightGray"/>
                <w:lang w:val="sk-SK"/>
              </w:rPr>
            </w:pPr>
            <w:r w:rsidRPr="008743FD">
              <w:rPr>
                <w:rFonts w:ascii="Arial Narrow" w:hAnsi="Arial Narrow"/>
                <w:color w:val="auto"/>
                <w:sz w:val="20"/>
                <w:szCs w:val="20"/>
                <w:highlight w:val="lightGray"/>
                <w:lang w:val="sk-SK"/>
              </w:rPr>
              <w:t xml:space="preserve">Podmienka sa uplatňuje iba v prípade, ak RO OPII priamo vo Vyzvaní rozhodne o aplikácii tejto podmienky poskytnutia príspevku. </w:t>
            </w:r>
          </w:p>
          <w:p w14:paraId="3FE48715" w14:textId="77777777" w:rsidR="00355C95" w:rsidRPr="008743FD" w:rsidRDefault="00355C95">
            <w:pPr>
              <w:pStyle w:val="Default"/>
              <w:jc w:val="both"/>
              <w:rPr>
                <w:rFonts w:ascii="Arial Narrow" w:hAnsi="Arial Narrow"/>
                <w:color w:val="auto"/>
                <w:sz w:val="20"/>
                <w:szCs w:val="20"/>
                <w:lang w:val="sk-SK"/>
              </w:rPr>
            </w:pPr>
            <w:r w:rsidRPr="008743FD">
              <w:rPr>
                <w:rFonts w:ascii="Arial Narrow" w:hAnsi="Arial Narrow"/>
                <w:color w:val="auto"/>
                <w:sz w:val="20"/>
                <w:szCs w:val="20"/>
                <w:highlight w:val="lightGray"/>
                <w:lang w:val="sk-SK"/>
              </w:rPr>
              <w:t xml:space="preserve">Ak RO OPII v rámci Vyzvania rozhodne o aplikácii tejto podmienky poskytnutia príspevku, táto podmienka sa uplatňuje v prípade, ak žiadateľ má v čase predloženia ŽoNFP zrealizované </w:t>
            </w:r>
            <w:del w:id="102" w:author="21" w:date="2021-04-14T11:44:00Z">
              <w:r w:rsidRPr="008743FD" w:rsidDel="005D3D48">
                <w:rPr>
                  <w:rFonts w:ascii="Arial Narrow" w:hAnsi="Arial Narrow"/>
                  <w:color w:val="auto"/>
                  <w:sz w:val="20"/>
                  <w:szCs w:val="20"/>
                  <w:highlight w:val="lightGray"/>
                  <w:lang w:val="sk-SK"/>
                </w:rPr>
                <w:delText>verejné obstarávanie (ďalej len „</w:delText>
              </w:r>
            </w:del>
            <w:r w:rsidRPr="008743FD">
              <w:rPr>
                <w:rFonts w:ascii="Arial Narrow" w:hAnsi="Arial Narrow"/>
                <w:color w:val="auto"/>
                <w:sz w:val="20"/>
                <w:szCs w:val="20"/>
                <w:highlight w:val="lightGray"/>
                <w:lang w:val="sk-SK"/>
              </w:rPr>
              <w:t>VO</w:t>
            </w:r>
            <w:del w:id="103" w:author="21" w:date="2021-04-14T11:44:00Z">
              <w:r w:rsidRPr="008743FD" w:rsidDel="005D3D48">
                <w:rPr>
                  <w:rFonts w:ascii="Arial Narrow" w:hAnsi="Arial Narrow"/>
                  <w:color w:val="auto"/>
                  <w:sz w:val="20"/>
                  <w:szCs w:val="20"/>
                  <w:highlight w:val="lightGray"/>
                  <w:lang w:val="sk-SK"/>
                </w:rPr>
                <w:delText>“)</w:delText>
              </w:r>
            </w:del>
            <w:r w:rsidRPr="008743FD">
              <w:rPr>
                <w:rStyle w:val="Odkaznapoznmkupodiarou"/>
                <w:color w:val="auto"/>
                <w:sz w:val="20"/>
                <w:szCs w:val="20"/>
                <w:highlight w:val="lightGray"/>
                <w:lang w:val="sk-SK"/>
              </w:rPr>
              <w:footnoteReference w:id="8"/>
            </w:r>
            <w:r w:rsidRPr="008743FD">
              <w:rPr>
                <w:rFonts w:ascii="Arial Narrow" w:hAnsi="Arial Narrow"/>
                <w:color w:val="auto"/>
                <w:sz w:val="20"/>
                <w:szCs w:val="20"/>
                <w:highlight w:val="lightGray"/>
                <w:lang w:val="sk-SK"/>
              </w:rPr>
              <w:t xml:space="preserve">, ktorého hodnota v zmysle výsledku VO predstavuje minimálne 30% celkovej požadovanej hodnoty NFP. RO OPII v schvaľovacom procese ŽoNFP vykoná kontrolu VO, pričom kladný výsledok tejto kontroly je podmienkou schválenia ŽoNFP, resp. výdavkov, ktoré sú predmetom VO. </w:t>
            </w:r>
          </w:p>
        </w:tc>
        <w:tc>
          <w:tcPr>
            <w:tcW w:w="5032" w:type="dxa"/>
            <w:shd w:val="clear" w:color="auto" w:fill="auto"/>
          </w:tcPr>
          <w:p w14:paraId="3D1EF6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67D39271"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highlight w:val="lightGray"/>
                <w:lang w:val="sk-SK"/>
              </w:rPr>
              <w:t xml:space="preserve">Ak RO OPII zadefinuje vo Vyzvaní </w:t>
            </w:r>
            <w:r w:rsidR="00601030" w:rsidRPr="008743FD">
              <w:rPr>
                <w:rFonts w:ascii="Arial Narrow" w:hAnsi="Arial Narrow"/>
                <w:b/>
                <w:color w:val="auto"/>
                <w:sz w:val="20"/>
                <w:szCs w:val="20"/>
                <w:highlight w:val="lightGray"/>
                <w:lang w:val="sk-SK"/>
              </w:rPr>
              <w:t xml:space="preserve">túto podmienku resp. </w:t>
            </w:r>
            <w:r w:rsidRPr="008743FD">
              <w:rPr>
                <w:rFonts w:ascii="Arial Narrow" w:hAnsi="Arial Narrow"/>
                <w:b/>
                <w:color w:val="auto"/>
                <w:sz w:val="20"/>
                <w:szCs w:val="20"/>
                <w:highlight w:val="lightGray"/>
                <w:lang w:val="sk-SK"/>
              </w:rPr>
              <w:t>povinnosť predloženia dokumentácie k VO:</w:t>
            </w:r>
            <w:r w:rsidRPr="008743FD">
              <w:rPr>
                <w:rFonts w:ascii="Arial Narrow" w:hAnsi="Arial Narrow"/>
                <w:b/>
                <w:color w:val="auto"/>
                <w:sz w:val="20"/>
                <w:szCs w:val="20"/>
                <w:lang w:val="sk-SK"/>
              </w:rPr>
              <w:t xml:space="preserve"> </w:t>
            </w:r>
          </w:p>
          <w:p w14:paraId="3AA5DAD5" w14:textId="77777777" w:rsidR="00355C95" w:rsidRPr="008743FD" w:rsidRDefault="00355C95" w:rsidP="002B1A78">
            <w:pPr>
              <w:spacing w:before="12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07C8F8CC"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b/>
                <w:color w:val="auto"/>
                <w:sz w:val="20"/>
                <w:szCs w:val="20"/>
                <w:lang w:val="sk-SK"/>
              </w:rPr>
              <w:t xml:space="preserve">Príloha ŽoNFP: </w:t>
            </w:r>
          </w:p>
          <w:p w14:paraId="43FD4E4D" w14:textId="77777777" w:rsidR="00355C95" w:rsidRPr="008743FD" w:rsidRDefault="00355C95" w:rsidP="00355C95">
            <w:pPr>
              <w:pStyle w:val="Default"/>
              <w:numPr>
                <w:ilvl w:val="0"/>
                <w:numId w:val="5"/>
              </w:numPr>
              <w:ind w:left="234" w:hanging="234"/>
              <w:jc w:val="both"/>
              <w:rPr>
                <w:rFonts w:ascii="Arial Narrow" w:hAnsi="Arial Narrow"/>
                <w:color w:val="auto"/>
                <w:sz w:val="20"/>
                <w:szCs w:val="20"/>
                <w:u w:val="single"/>
                <w:lang w:val="sk-SK"/>
              </w:rPr>
            </w:pPr>
            <w:r w:rsidRPr="008743FD">
              <w:rPr>
                <w:rFonts w:ascii="Arial Narrow" w:hAnsi="Arial Narrow"/>
                <w:b/>
                <w:color w:val="auto"/>
                <w:sz w:val="20"/>
                <w:szCs w:val="20"/>
                <w:lang w:val="sk-SK"/>
              </w:rPr>
              <w:t xml:space="preserve">Dokumentácia k verejnému obstarávaniu </w:t>
            </w:r>
            <w:r w:rsidRPr="008743FD">
              <w:rPr>
                <w:rFonts w:ascii="Arial Narrow" w:hAnsi="Arial Narrow"/>
                <w:color w:val="auto"/>
                <w:sz w:val="20"/>
                <w:szCs w:val="20"/>
                <w:lang w:val="sk-SK"/>
              </w:rPr>
              <w:t xml:space="preserve">(v plnom rozsahu podľa </w:t>
            </w:r>
            <w:r w:rsidR="003B66CD" w:rsidRPr="008743FD">
              <w:rPr>
                <w:rFonts w:ascii="Arial Narrow" w:hAnsi="Arial Narrow"/>
                <w:i/>
                <w:color w:val="auto"/>
                <w:sz w:val="20"/>
                <w:szCs w:val="20"/>
                <w:lang w:val="sk-SK"/>
              </w:rPr>
              <w:t xml:space="preserve">Príručky pre projekty technickej pomoci OPII (v prípade prijímateľa MDV SR) / </w:t>
            </w:r>
            <w:r w:rsidRPr="008743FD">
              <w:rPr>
                <w:rFonts w:ascii="Arial Narrow" w:hAnsi="Arial Narrow"/>
                <w:i/>
                <w:color w:val="auto"/>
                <w:sz w:val="20"/>
                <w:szCs w:val="20"/>
                <w:lang w:val="sk-SK"/>
              </w:rPr>
              <w:t>Príručky pre realizáciu verejného obstarávania OPII</w:t>
            </w:r>
            <w:r w:rsidRPr="008743FD">
              <w:rPr>
                <w:rFonts w:ascii="Arial Narrow" w:hAnsi="Arial Narrow"/>
                <w:color w:val="auto"/>
                <w:sz w:val="20"/>
                <w:szCs w:val="20"/>
                <w:lang w:val="sk-SK"/>
              </w:rPr>
              <w:t>)</w:t>
            </w:r>
            <w:r w:rsidRPr="008743FD">
              <w:rPr>
                <w:rFonts w:ascii="Arial Narrow" w:hAnsi="Arial Narrow"/>
                <w:b/>
                <w:color w:val="auto"/>
                <w:sz w:val="20"/>
                <w:szCs w:val="20"/>
                <w:lang w:val="sk-SK"/>
              </w:rPr>
              <w:t xml:space="preserve"> </w:t>
            </w:r>
            <w:r w:rsidRPr="008743FD">
              <w:rPr>
                <w:rFonts w:ascii="Arial Narrow" w:hAnsi="Arial Narrow"/>
                <w:color w:val="auto"/>
                <w:sz w:val="20"/>
                <w:szCs w:val="20"/>
                <w:lang w:val="sk-SK"/>
              </w:rPr>
              <w:t>– žiadateľ predkladá kópiu originálnej dokumentácie</w:t>
            </w:r>
          </w:p>
          <w:p w14:paraId="67B1AF8B" w14:textId="77777777" w:rsidR="00355C95" w:rsidRPr="008743FD" w:rsidRDefault="00355C95" w:rsidP="002B1A78">
            <w:pPr>
              <w:pStyle w:val="Default"/>
              <w:spacing w:before="120"/>
              <w:jc w:val="both"/>
              <w:rPr>
                <w:rFonts w:ascii="Arial Narrow" w:hAnsi="Arial Narrow"/>
                <w:b/>
                <w:color w:val="auto"/>
                <w:sz w:val="20"/>
                <w:szCs w:val="20"/>
                <w:u w:val="single"/>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nebolo predmetom kontroly</w:t>
            </w:r>
            <w:r w:rsidRPr="008743FD">
              <w:rPr>
                <w:rFonts w:ascii="Arial Narrow" w:hAnsi="Arial Narrow"/>
                <w:color w:val="auto"/>
                <w:sz w:val="20"/>
                <w:szCs w:val="20"/>
                <w:u w:val="single"/>
                <w:lang w:val="sk-SK"/>
              </w:rPr>
              <w:t xml:space="preserve"> RO OPII pred predložením ŽoNFP</w:t>
            </w:r>
          </w:p>
          <w:p w14:paraId="26A863F4" w14:textId="77777777" w:rsidR="00355C95" w:rsidRPr="008743FD" w:rsidRDefault="00355C95" w:rsidP="00355C95">
            <w:pPr>
              <w:pStyle w:val="Default"/>
              <w:numPr>
                <w:ilvl w:val="0"/>
                <w:numId w:val="2"/>
              </w:numPr>
              <w:ind w:left="743" w:hanging="425"/>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Dokumentácia k VO podľa </w:t>
            </w:r>
            <w:r w:rsidR="003B66CD" w:rsidRPr="008743FD">
              <w:rPr>
                <w:rFonts w:ascii="Arial Narrow" w:hAnsi="Arial Narrow"/>
                <w:color w:val="auto"/>
                <w:sz w:val="20"/>
                <w:szCs w:val="20"/>
                <w:lang w:val="sk-SK"/>
              </w:rPr>
              <w:t xml:space="preserve">Príručky pre projekty technickej pomoci OPII (v prípade prijímateľa MDV SR) / </w:t>
            </w:r>
            <w:r w:rsidRPr="008743FD">
              <w:rPr>
                <w:rFonts w:ascii="Arial Narrow" w:hAnsi="Arial Narrow"/>
                <w:color w:val="auto"/>
                <w:sz w:val="20"/>
                <w:szCs w:val="20"/>
                <w:lang w:val="sk-SK"/>
              </w:rPr>
              <w:t xml:space="preserve">Príručky pre realizáciu verejného obstarávania OPII. </w:t>
            </w:r>
          </w:p>
          <w:p w14:paraId="250F562B" w14:textId="77777777" w:rsidR="00355C95" w:rsidRPr="008743FD" w:rsidRDefault="00355C95" w:rsidP="002B1A78">
            <w:pPr>
              <w:pStyle w:val="Default"/>
              <w:spacing w:before="120"/>
              <w:jc w:val="both"/>
              <w:rPr>
                <w:rFonts w:ascii="Arial Narrow" w:hAnsi="Arial Narrow"/>
                <w:b/>
                <w:color w:val="auto"/>
                <w:sz w:val="20"/>
                <w:szCs w:val="20"/>
                <w:lang w:val="sk-SK"/>
              </w:rPr>
            </w:pPr>
            <w:r w:rsidRPr="008743FD">
              <w:rPr>
                <w:rFonts w:ascii="Arial Narrow" w:hAnsi="Arial Narrow"/>
                <w:color w:val="auto"/>
                <w:sz w:val="20"/>
                <w:szCs w:val="20"/>
                <w:u w:val="single"/>
                <w:lang w:val="sk-SK"/>
              </w:rPr>
              <w:t xml:space="preserve">Ak VO </w:t>
            </w:r>
            <w:r w:rsidRPr="008743FD">
              <w:rPr>
                <w:rFonts w:ascii="Arial Narrow" w:hAnsi="Arial Narrow"/>
                <w:b/>
                <w:color w:val="auto"/>
                <w:sz w:val="20"/>
                <w:szCs w:val="20"/>
                <w:u w:val="single"/>
                <w:lang w:val="sk-SK"/>
              </w:rPr>
              <w:t>bolo predmetom kontroly</w:t>
            </w:r>
            <w:r w:rsidRPr="008743FD">
              <w:rPr>
                <w:rFonts w:ascii="Arial Narrow" w:hAnsi="Arial Narrow"/>
                <w:color w:val="auto"/>
                <w:sz w:val="20"/>
                <w:szCs w:val="20"/>
                <w:u w:val="single"/>
                <w:lang w:val="sk-SK"/>
              </w:rPr>
              <w:t xml:space="preserve"> RO OPII pred predložením ŽoNFP</w:t>
            </w:r>
          </w:p>
          <w:p w14:paraId="586970E2"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závery z kontroly</w:t>
            </w:r>
          </w:p>
          <w:p w14:paraId="601C6FF5"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administratívnej kontroly vykonanej podľa zákona č. 502/2001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Správa z kontroly VO vypracovaná RO OPII;</w:t>
            </w:r>
          </w:p>
          <w:p w14:paraId="3DFFEC63" w14:textId="77777777" w:rsidR="00355C95" w:rsidRPr="008743FD" w:rsidRDefault="00355C95" w:rsidP="00BD68DB">
            <w:pPr>
              <w:pStyle w:val="Default"/>
              <w:numPr>
                <w:ilvl w:val="0"/>
                <w:numId w:val="2"/>
              </w:numPr>
              <w:ind w:left="671" w:hanging="283"/>
              <w:jc w:val="both"/>
              <w:rPr>
                <w:rFonts w:ascii="Arial Narrow" w:hAnsi="Arial Narrow"/>
                <w:color w:val="auto"/>
                <w:sz w:val="20"/>
                <w:szCs w:val="20"/>
                <w:lang w:val="sk-SK"/>
              </w:rPr>
            </w:pPr>
            <w:r w:rsidRPr="008743FD">
              <w:rPr>
                <w:rFonts w:ascii="Arial Narrow" w:hAnsi="Arial Narrow"/>
                <w:color w:val="auto"/>
                <w:sz w:val="20"/>
                <w:szCs w:val="20"/>
                <w:lang w:val="sk-SK"/>
              </w:rPr>
              <w:t>v prípade finančnej kontroly vykonanej podľa zákona č. 357/2015 Z.</w:t>
            </w:r>
            <w:r w:rsidR="00C6781D" w:rsidRPr="008743FD">
              <w:rPr>
                <w:rFonts w:ascii="Arial Narrow" w:hAnsi="Arial Narrow"/>
                <w:color w:val="auto"/>
                <w:sz w:val="20"/>
                <w:szCs w:val="20"/>
                <w:lang w:val="sk-SK"/>
              </w:rPr>
              <w:t xml:space="preserve"> </w:t>
            </w:r>
            <w:r w:rsidRPr="008743FD">
              <w:rPr>
                <w:rFonts w:ascii="Arial Narrow" w:hAnsi="Arial Narrow"/>
                <w:color w:val="auto"/>
                <w:sz w:val="20"/>
                <w:szCs w:val="20"/>
                <w:lang w:val="sk-SK"/>
              </w:rPr>
              <w:t>z. – Závery z vykonanej základnej finančnej kontroly VO vypracované RO OPII  / Správa z kontroly VO a;</w:t>
            </w:r>
          </w:p>
          <w:p w14:paraId="1E1C5866"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čestné vyhlásenie žiadateľa, že od poslednej kontroly VO vykonanej RO OPIII nedošlo k podpisu ďalších dodatkov k zmluve, alebo</w:t>
            </w:r>
          </w:p>
          <w:p w14:paraId="40781101" w14:textId="77777777" w:rsidR="00355C95" w:rsidRPr="008743FD" w:rsidRDefault="00355C95" w:rsidP="00BD68DB">
            <w:pPr>
              <w:pStyle w:val="Default"/>
              <w:numPr>
                <w:ilvl w:val="0"/>
                <w:numId w:val="3"/>
              </w:numPr>
              <w:ind w:left="388"/>
              <w:jc w:val="both"/>
              <w:rPr>
                <w:rFonts w:ascii="Arial Narrow" w:hAnsi="Arial Narrow"/>
                <w:color w:val="auto"/>
                <w:sz w:val="20"/>
                <w:szCs w:val="20"/>
                <w:lang w:val="sk-SK"/>
              </w:rPr>
            </w:pPr>
            <w:r w:rsidRPr="008743FD">
              <w:rPr>
                <w:rFonts w:ascii="Arial Narrow" w:hAnsi="Arial Narrow"/>
                <w:color w:val="auto"/>
                <w:sz w:val="20"/>
                <w:szCs w:val="20"/>
                <w:lang w:val="sk-SK"/>
              </w:rPr>
              <w:t>príslušné dodatky k zmluve, ktoré neboli predmetom predchádzajúcej kontroly RO OPII spolu so žiadosťou o vykonanie kontroly.</w:t>
            </w:r>
          </w:p>
          <w:p w14:paraId="593125EF" w14:textId="77777777" w:rsidR="002832FE" w:rsidRPr="008743FD" w:rsidRDefault="002832FE" w:rsidP="007C38A6">
            <w:pPr>
              <w:pStyle w:val="Default"/>
              <w:jc w:val="both"/>
              <w:rPr>
                <w:rFonts w:ascii="Arial Narrow" w:hAnsi="Arial Narrow"/>
                <w:color w:val="auto"/>
                <w:sz w:val="20"/>
                <w:szCs w:val="20"/>
                <w:lang w:val="sk-SK"/>
              </w:rPr>
            </w:pPr>
          </w:p>
          <w:p w14:paraId="4D89221B" w14:textId="77777777" w:rsidR="002832FE" w:rsidRPr="008743FD" w:rsidRDefault="002832FE" w:rsidP="002832FE">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0EE4F4F" w14:textId="77777777" w:rsidR="002832FE" w:rsidRPr="008743FD" w:rsidRDefault="002832FE" w:rsidP="007C38A6">
            <w:pPr>
              <w:spacing w:before="120"/>
              <w:ind w:left="-40"/>
              <w:jc w:val="both"/>
              <w:rPr>
                <w:rFonts w:ascii="Arial Narrow" w:hAnsi="Arial Narrow"/>
                <w:sz w:val="20"/>
                <w:szCs w:val="20"/>
                <w:lang w:val="sk-SK"/>
              </w:rPr>
            </w:pPr>
            <w:r w:rsidRPr="008743FD">
              <w:rPr>
                <w:rFonts w:ascii="Arial Narrow" w:hAnsi="Arial Narrow"/>
                <w:b/>
                <w:sz w:val="20"/>
                <w:szCs w:val="20"/>
                <w:lang w:val="sk-SK"/>
              </w:rPr>
              <w:t>Formulár ŽoNFP a prílohy</w:t>
            </w:r>
          </w:p>
        </w:tc>
        <w:tc>
          <w:tcPr>
            <w:tcW w:w="2126" w:type="dxa"/>
            <w:shd w:val="clear" w:color="auto" w:fill="auto"/>
          </w:tcPr>
          <w:p w14:paraId="716559F2"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GEN01106</w:t>
            </w:r>
          </w:p>
          <w:p w14:paraId="5838875B" w14:textId="77777777" w:rsidR="00355C95" w:rsidRPr="008743FD" w:rsidRDefault="00355C95" w:rsidP="002B1A78">
            <w:pPr>
              <w:pStyle w:val="Default"/>
              <w:spacing w:before="120"/>
              <w:rPr>
                <w:ins w:id="104" w:author="GC" w:date="2021-05-06T14:46:00Z"/>
                <w:rFonts w:ascii="Arial Narrow" w:hAnsi="Arial Narrow"/>
                <w:color w:val="auto"/>
                <w:sz w:val="20"/>
                <w:szCs w:val="20"/>
                <w:lang w:val="sk-SK"/>
              </w:rPr>
            </w:pPr>
            <w:r w:rsidRPr="008743FD">
              <w:rPr>
                <w:rFonts w:ascii="Arial Narrow" w:hAnsi="Arial Narrow"/>
                <w:color w:val="auto"/>
                <w:sz w:val="20"/>
                <w:szCs w:val="20"/>
                <w:lang w:val="sk-SK"/>
              </w:rPr>
              <w:t>Oprávnenosť z hľadiska VO na hlavné aktivity projektu</w:t>
            </w:r>
            <w:r w:rsidR="00601030" w:rsidRPr="008743FD">
              <w:rPr>
                <w:rFonts w:ascii="Arial Narrow" w:hAnsi="Arial Narrow"/>
                <w:color w:val="auto"/>
                <w:sz w:val="20"/>
                <w:szCs w:val="20"/>
                <w:lang w:val="sk-SK"/>
              </w:rPr>
              <w:t xml:space="preserve"> (realizovaného z PO č. 8 OPII)</w:t>
            </w:r>
            <w:ins w:id="105" w:author="GC" w:date="2021-05-06T14:46:00Z">
              <w:r w:rsidR="008743FD" w:rsidRPr="008743FD">
                <w:rPr>
                  <w:rFonts w:ascii="Arial Narrow" w:hAnsi="Arial Narrow"/>
                  <w:color w:val="auto"/>
                  <w:sz w:val="20"/>
                  <w:szCs w:val="20"/>
                  <w:lang w:val="sk-SK"/>
                </w:rPr>
                <w:t>.</w:t>
              </w:r>
            </w:ins>
          </w:p>
          <w:p w14:paraId="0BADA460" w14:textId="77777777" w:rsidR="008743FD" w:rsidRPr="008743FD" w:rsidRDefault="008743FD" w:rsidP="002B1A78">
            <w:pPr>
              <w:pStyle w:val="Default"/>
              <w:spacing w:before="120"/>
              <w:rPr>
                <w:rFonts w:ascii="Arial Narrow" w:hAnsi="Arial Narrow"/>
                <w:color w:val="auto"/>
                <w:sz w:val="20"/>
                <w:szCs w:val="20"/>
                <w:lang w:val="sk-SK"/>
              </w:rPr>
            </w:pPr>
            <w:ins w:id="106" w:author="GC" w:date="2021-05-06T14:46:00Z">
              <w:r w:rsidRPr="008743FD">
                <w:rPr>
                  <w:rFonts w:ascii="Arial Narrow" w:hAnsi="Arial Narrow"/>
                  <w:sz w:val="20"/>
                  <w:szCs w:val="20"/>
                  <w:lang w:val="sk-SK"/>
                </w:rPr>
                <w:t>FAKULTATÍVNA podmienka</w:t>
              </w:r>
            </w:ins>
          </w:p>
        </w:tc>
      </w:tr>
      <w:tr w:rsidR="00355C95" w:rsidRPr="008743FD" w14:paraId="5295A025" w14:textId="77777777" w:rsidTr="00BD68DB">
        <w:trPr>
          <w:trHeight w:val="20"/>
        </w:trPr>
        <w:tc>
          <w:tcPr>
            <w:tcW w:w="14714" w:type="dxa"/>
            <w:gridSpan w:val="5"/>
            <w:shd w:val="clear" w:color="auto" w:fill="DDD9C3" w:themeFill="background2" w:themeFillShade="E6"/>
          </w:tcPr>
          <w:p w14:paraId="31883CEA" w14:textId="77777777" w:rsidR="00355C95" w:rsidRPr="008743FD" w:rsidRDefault="00355C95" w:rsidP="002B1A78">
            <w:pPr>
              <w:pStyle w:val="Default"/>
              <w:spacing w:before="120" w:after="120"/>
              <w:rPr>
                <w:rFonts w:ascii="Arial Narrow" w:hAnsi="Arial Narrow"/>
                <w:b/>
                <w:color w:val="auto"/>
                <w:sz w:val="20"/>
                <w:szCs w:val="20"/>
                <w:lang w:val="sk-SK"/>
              </w:rPr>
            </w:pPr>
            <w:r w:rsidRPr="008743FD">
              <w:rPr>
                <w:rFonts w:ascii="Arial Narrow" w:hAnsi="Arial Narrow"/>
                <w:color w:val="auto"/>
                <w:sz w:val="20"/>
                <w:szCs w:val="20"/>
                <w:lang w:val="sk-SK"/>
              </w:rPr>
              <w:t>Kategória podmienok poskytnutia príspevku:</w:t>
            </w:r>
            <w:r w:rsidRPr="008743FD">
              <w:rPr>
                <w:rFonts w:ascii="Arial Narrow" w:hAnsi="Arial Narrow"/>
                <w:b/>
                <w:caps/>
                <w:color w:val="auto"/>
                <w:sz w:val="20"/>
                <w:szCs w:val="20"/>
                <w:lang w:val="sk-SK"/>
              </w:rPr>
              <w:t xml:space="preserve"> Ďalšie podmienky poskytnutia príspevku</w:t>
            </w:r>
          </w:p>
        </w:tc>
      </w:tr>
      <w:tr w:rsidR="00355C95" w:rsidRPr="008743FD" w14:paraId="337D4733" w14:textId="77777777" w:rsidTr="002B1A78">
        <w:trPr>
          <w:trHeight w:val="20"/>
        </w:trPr>
        <w:tc>
          <w:tcPr>
            <w:tcW w:w="539" w:type="dxa"/>
            <w:shd w:val="clear" w:color="auto" w:fill="D9D9D9"/>
          </w:tcPr>
          <w:p w14:paraId="512D7BB0"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8EEFD61"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Podmienka oprávnenosti z hľadiska súladu s horizontálnymi princípmi</w:t>
            </w:r>
          </w:p>
          <w:p w14:paraId="637B6866" w14:textId="77777777" w:rsidR="00355C95" w:rsidRPr="008743FD" w:rsidRDefault="00355C95" w:rsidP="002B1A78">
            <w:pPr>
              <w:pStyle w:val="Default"/>
              <w:spacing w:before="120"/>
              <w:rPr>
                <w:rFonts w:ascii="Arial Narrow" w:hAnsi="Arial Narrow"/>
                <w:color w:val="auto"/>
                <w:sz w:val="20"/>
                <w:szCs w:val="20"/>
                <w:lang w:val="sk-SK"/>
              </w:rPr>
            </w:pPr>
          </w:p>
        </w:tc>
        <w:tc>
          <w:tcPr>
            <w:tcW w:w="5032" w:type="dxa"/>
            <w:shd w:val="clear" w:color="auto" w:fill="F2F2F2"/>
          </w:tcPr>
          <w:p w14:paraId="1060FC0E"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Projekt, ktorý je predmetom ŽoNFP, musí byť v súlade s horizontálnymi princípmi: 1) udržateľný rozvoj a/alebo 2) rovnosť mužov a žien a</w:t>
            </w:r>
            <w:r w:rsidR="009E3626" w:rsidRPr="008743FD">
              <w:rPr>
                <w:rFonts w:ascii="Arial Narrow" w:hAnsi="Arial Narrow"/>
                <w:sz w:val="20"/>
                <w:szCs w:val="20"/>
                <w:lang w:val="sk-SK"/>
              </w:rPr>
              <w:t xml:space="preserve"> 3) </w:t>
            </w:r>
            <w:r w:rsidRPr="008743FD">
              <w:rPr>
                <w:rFonts w:ascii="Arial Narrow" w:hAnsi="Arial Narrow"/>
                <w:sz w:val="20"/>
                <w:szCs w:val="20"/>
                <w:lang w:val="sk-SK"/>
              </w:rPr>
              <w:t>nediskriminácia, ktoré sú definované v Partnerskej dohode na roky 2014 – 2020 a v čl. 7 a 8 všeobecného nariadenia</w:t>
            </w:r>
            <w:r w:rsidRPr="008743FD">
              <w:rPr>
                <w:rStyle w:val="Odkaznapoznmkupodiarou"/>
                <w:sz w:val="20"/>
                <w:szCs w:val="20"/>
                <w:lang w:val="sk-SK"/>
              </w:rPr>
              <w:footnoteReference w:id="9"/>
            </w:r>
            <w:r w:rsidRPr="008743FD">
              <w:rPr>
                <w:rFonts w:ascii="Arial Narrow" w:hAnsi="Arial Narrow"/>
                <w:sz w:val="20"/>
                <w:szCs w:val="20"/>
                <w:lang w:val="sk-SK"/>
              </w:rPr>
              <w:t>.</w:t>
            </w:r>
          </w:p>
          <w:p w14:paraId="73B2673F"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b/>
                <w:sz w:val="20"/>
                <w:szCs w:val="20"/>
                <w:lang w:val="sk-SK"/>
              </w:rPr>
              <w:t>Horizontálny princíp Udržateľný rozvoj (</w:t>
            </w:r>
            <w:ins w:id="107" w:author="21" w:date="2021-04-14T11:47:00Z">
              <w:r w:rsidR="005D3D48" w:rsidRPr="008743FD">
                <w:rPr>
                  <w:rFonts w:ascii="Arial Narrow" w:hAnsi="Arial Narrow"/>
                  <w:b/>
                  <w:sz w:val="20"/>
                  <w:szCs w:val="20"/>
                  <w:lang w:val="sk-SK"/>
                </w:rPr>
                <w:t>ďalej aj „</w:t>
              </w:r>
            </w:ins>
            <w:r w:rsidRPr="008743FD">
              <w:rPr>
                <w:rFonts w:ascii="Arial Narrow" w:hAnsi="Arial Narrow"/>
                <w:b/>
                <w:sz w:val="20"/>
                <w:szCs w:val="20"/>
                <w:lang w:val="sk-SK"/>
              </w:rPr>
              <w:t>HP UR</w:t>
            </w:r>
            <w:ins w:id="108" w:author="21" w:date="2021-04-14T11:47:00Z">
              <w:r w:rsidR="005D3D48" w:rsidRPr="008743FD">
                <w:rPr>
                  <w:rFonts w:ascii="Arial Narrow" w:hAnsi="Arial Narrow"/>
                  <w:b/>
                  <w:sz w:val="20"/>
                  <w:szCs w:val="20"/>
                  <w:lang w:val="sk-SK"/>
                </w:rPr>
                <w:t>“</w:t>
              </w:r>
            </w:ins>
            <w:r w:rsidRPr="008743FD">
              <w:rPr>
                <w:rFonts w:ascii="Arial Narrow" w:hAnsi="Arial Narrow"/>
                <w:b/>
                <w:sz w:val="20"/>
                <w:szCs w:val="20"/>
                <w:lang w:val="sk-SK"/>
              </w:rPr>
              <w:t>)</w:t>
            </w:r>
            <w:r w:rsidRPr="008743FD">
              <w:rPr>
                <w:rFonts w:ascii="Arial Narrow" w:hAnsi="Arial Narrow"/>
                <w:sz w:val="20"/>
                <w:szCs w:val="20"/>
                <w:lang w:val="sk-SK"/>
              </w:rPr>
              <w:t xml:space="preserve"> - Hlavným cieľom HP UR je zabezpečenie environmentálnej, sociálnej a ekonomickej udržateľnosti rastu s osobitným dôrazom na ochranu a zlepšenie životného prostredia pri zohľadnení zásady „znečisťovateľ platí“. </w:t>
            </w:r>
          </w:p>
          <w:p w14:paraId="1E2FC4A4" w14:textId="77777777" w:rsidR="005F624C"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 xml:space="preserve">Oprávnené typy aktivít v rámci prioritnej osi 8 Technická pomoc nie sú priamo zamerané na podporu uvedeného horizontálneho princípu. Gestorom HP UR je Úrad vlády SR. Základným dokumentom HP UR je </w:t>
            </w:r>
            <w:r w:rsidRPr="008743FD">
              <w:rPr>
                <w:rFonts w:ascii="Arial Narrow" w:hAnsi="Arial Narrow"/>
                <w:b/>
                <w:sz w:val="20"/>
                <w:szCs w:val="20"/>
                <w:lang w:val="sk-SK"/>
              </w:rPr>
              <w:t>Systém implementácie HP UR</w:t>
            </w:r>
            <w:r w:rsidR="00021B47" w:rsidRPr="008743FD">
              <w:rPr>
                <w:rFonts w:ascii="Arial Narrow" w:hAnsi="Arial Narrow"/>
                <w:b/>
                <w:sz w:val="20"/>
                <w:szCs w:val="20"/>
                <w:lang w:val="sk-SK"/>
              </w:rPr>
              <w:t xml:space="preserve">, </w:t>
            </w:r>
            <w:r w:rsidR="00021B47" w:rsidRPr="008743FD">
              <w:rPr>
                <w:rFonts w:ascii="Arial Narrow" w:hAnsi="Arial Narrow"/>
                <w:sz w:val="20"/>
                <w:szCs w:val="20"/>
                <w:lang w:val="sk-SK"/>
              </w:rPr>
              <w:t>ktorý je zverejnený na</w:t>
            </w:r>
            <w:r w:rsidR="00021B47" w:rsidRPr="008743FD">
              <w:rPr>
                <w:rFonts w:ascii="Arial Narrow" w:hAnsi="Arial Narrow"/>
                <w:color w:val="FF0000"/>
                <w:lang w:val="sk-SK"/>
              </w:rPr>
              <w:t xml:space="preserve"> </w:t>
            </w:r>
            <w:hyperlink r:id="rId12" w:history="1">
              <w:r w:rsidR="00021B47" w:rsidRPr="008743FD">
                <w:rPr>
                  <w:rStyle w:val="Hypertextovprepojenie"/>
                  <w:rFonts w:ascii="Arial Narrow" w:hAnsi="Arial Narrow"/>
                  <w:color w:val="0000FF"/>
                  <w:sz w:val="20"/>
                  <w:szCs w:val="20"/>
                  <w:lang w:val="sk-SK"/>
                </w:rPr>
                <w:t>www.hpisahptur.gov.sk</w:t>
              </w:r>
            </w:hyperlink>
            <w:r w:rsidR="00021B47" w:rsidRPr="008743FD">
              <w:rPr>
                <w:rFonts w:ascii="Arial Narrow" w:hAnsi="Arial Narrow"/>
                <w:color w:val="FF0000"/>
                <w:lang w:val="sk-SK"/>
              </w:rPr>
              <w:t xml:space="preserve">  </w:t>
            </w:r>
            <w:r w:rsidR="00021B47" w:rsidRPr="008743FD">
              <w:rPr>
                <w:rFonts w:ascii="Arial Narrow" w:hAnsi="Arial Narrow"/>
                <w:sz w:val="20"/>
                <w:szCs w:val="20"/>
                <w:lang w:val="sk-SK"/>
              </w:rPr>
              <w:t>v časti menu „Dokumenty 2014 – 2020“. HP UR kladie dôraz aj na využívanie zeleného verejného obstarávania všade tam, kde je to možné  (pozri</w:t>
            </w:r>
            <w:r w:rsidR="00021B47" w:rsidRPr="008743FD">
              <w:rPr>
                <w:rFonts w:ascii="Arial Narrow" w:hAnsi="Arial Narrow"/>
                <w:color w:val="FF0000"/>
                <w:lang w:val="sk-SK"/>
              </w:rPr>
              <w:t xml:space="preserve">  </w:t>
            </w:r>
            <w:hyperlink r:id="rId13" w:history="1">
              <w:r w:rsidR="00021B47" w:rsidRPr="008743FD">
                <w:rPr>
                  <w:rStyle w:val="Hypertextovprepojenie"/>
                  <w:rFonts w:ascii="Arial Narrow" w:hAnsi="Arial Narrow"/>
                  <w:color w:val="0000FF"/>
                  <w:sz w:val="20"/>
                  <w:szCs w:val="20"/>
                  <w:lang w:val="sk-SK"/>
                </w:rPr>
                <w:t>Národný akčný plán zeleného verejného obstarávania na roky 2011 – 2015</w:t>
              </w:r>
            </w:hyperlink>
            <w:del w:id="109" w:author="21" w:date="2021-04-14T11:48:00Z">
              <w:r w:rsidR="00021B47" w:rsidRPr="008743FD" w:rsidDel="005D3D48">
                <w:rPr>
                  <w:rFonts w:ascii="Arial Narrow" w:hAnsi="Arial Narrow"/>
                  <w:color w:val="0000FF"/>
                  <w:sz w:val="20"/>
                  <w:szCs w:val="20"/>
                  <w:lang w:val="sk-SK"/>
                </w:rPr>
                <w:delText>;</w:delText>
              </w:r>
              <w:r w:rsidR="00021B47" w:rsidRPr="008743FD" w:rsidDel="005D3D48">
                <w:rPr>
                  <w:rFonts w:ascii="Arial Narrow" w:hAnsi="Arial Narrow"/>
                  <w:sz w:val="20"/>
                  <w:szCs w:val="20"/>
                  <w:lang w:val="sk-SK"/>
                </w:rPr>
                <w:delText xml:space="preserve"> plán na ďalšie obdobie pripravený vecne príslušným MŽP SR bude schvaľovať vláda, ktorá vzíde z parlamentných volieb konaných v SR 5. marca 2016).</w:delText>
              </w:r>
            </w:del>
            <w:ins w:id="110" w:author="21" w:date="2021-04-14T11:48:00Z">
              <w:r w:rsidR="005D3D48" w:rsidRPr="008743FD">
                <w:rPr>
                  <w:rFonts w:ascii="Arial Narrow" w:hAnsi="Arial Narrow"/>
                  <w:color w:val="0000FF"/>
                  <w:sz w:val="20"/>
                  <w:szCs w:val="20"/>
                  <w:lang w:val="sk-SK"/>
                </w:rPr>
                <w:t>.</w:t>
              </w:r>
            </w:ins>
            <w:r w:rsidRPr="008743FD">
              <w:rPr>
                <w:rFonts w:ascii="Arial Narrow" w:hAnsi="Arial Narrow"/>
                <w:sz w:val="20"/>
                <w:szCs w:val="20"/>
                <w:lang w:val="sk-SK"/>
              </w:rPr>
              <w:t xml:space="preserve"> </w:t>
            </w:r>
          </w:p>
          <w:p w14:paraId="299778A8" w14:textId="77777777" w:rsidR="00355C95"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b/>
                <w:sz w:val="20"/>
                <w:lang w:val="sk-SK"/>
              </w:rPr>
              <w:t>Horizontálny princíp rovnosť mužov a žien a nediskriminácia (</w:t>
            </w:r>
            <w:r w:rsidR="00FE2196" w:rsidRPr="008743FD">
              <w:rPr>
                <w:rFonts w:ascii="Arial Narrow" w:hAnsi="Arial Narrow"/>
                <w:b/>
                <w:sz w:val="20"/>
                <w:lang w:val="sk-SK"/>
              </w:rPr>
              <w:t>ďalej aj „HP RMŽaND“</w:t>
            </w:r>
            <w:r w:rsidR="005F624C" w:rsidRPr="008743FD">
              <w:rPr>
                <w:rFonts w:ascii="Arial Narrow" w:hAnsi="Arial Narrow"/>
                <w:b/>
                <w:sz w:val="20"/>
                <w:lang w:val="sk-SK"/>
              </w:rPr>
              <w:t xml:space="preserve"> alebo „HP RN“</w:t>
            </w:r>
            <w:r w:rsidRPr="008743FD">
              <w:rPr>
                <w:rFonts w:ascii="Arial Narrow" w:hAnsi="Arial Narrow"/>
                <w:b/>
                <w:sz w:val="20"/>
                <w:lang w:val="sk-SK"/>
              </w:rPr>
              <w:t xml:space="preserve">) - </w:t>
            </w:r>
            <w:r w:rsidRPr="008743FD">
              <w:rPr>
                <w:rFonts w:ascii="Arial Narrow" w:hAnsi="Arial Narrow"/>
                <w:sz w:val="20"/>
                <w:lang w:val="sk-SK"/>
              </w:rPr>
              <w:t xml:space="preserve">Hlavným </w:t>
            </w:r>
            <w:r w:rsidR="009E3626" w:rsidRPr="008743FD">
              <w:rPr>
                <w:rFonts w:ascii="Arial Narrow" w:hAnsi="Arial Narrow"/>
                <w:sz w:val="20"/>
                <w:lang w:val="sk-SK"/>
              </w:rPr>
              <w:t>účelom</w:t>
            </w:r>
            <w:r w:rsidRPr="008743FD">
              <w:rPr>
                <w:rFonts w:ascii="Arial Narrow" w:hAnsi="Arial Narrow"/>
                <w:sz w:val="20"/>
                <w:lang w:val="sk-SK"/>
              </w:rPr>
              <w:t xml:space="preserve"> HP R</w:t>
            </w:r>
            <w:r w:rsidR="00FE2196" w:rsidRPr="008743FD">
              <w:rPr>
                <w:rFonts w:ascii="Arial Narrow" w:hAnsi="Arial Narrow"/>
                <w:sz w:val="20"/>
                <w:lang w:val="sk-SK"/>
              </w:rPr>
              <w:t>MŽa</w:t>
            </w:r>
            <w:r w:rsidRPr="008743FD">
              <w:rPr>
                <w:rFonts w:ascii="Arial Narrow" w:hAnsi="Arial Narrow"/>
                <w:sz w:val="20"/>
                <w:lang w:val="sk-SK"/>
              </w:rPr>
              <w:t>N</w:t>
            </w:r>
            <w:r w:rsidR="00FE2196" w:rsidRPr="008743FD">
              <w:rPr>
                <w:rFonts w:ascii="Arial Narrow" w:hAnsi="Arial Narrow"/>
                <w:sz w:val="20"/>
                <w:lang w:val="sk-SK"/>
              </w:rPr>
              <w:t>D</w:t>
            </w:r>
            <w:r w:rsidRPr="008743FD">
              <w:rPr>
                <w:rFonts w:ascii="Arial Narrow" w:hAnsi="Arial Narrow"/>
                <w:sz w:val="20"/>
                <w:lang w:val="sk-SK"/>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w:t>
            </w:r>
            <w:r w:rsidR="009E3626" w:rsidRPr="008743FD">
              <w:rPr>
                <w:rFonts w:ascii="Arial Narrow" w:hAnsi="Arial Narrow"/>
                <w:sz w:val="20"/>
                <w:lang w:val="sk-SK"/>
              </w:rPr>
              <w:t>Účelom</w:t>
            </w:r>
            <w:r w:rsidRPr="008743FD">
              <w:rPr>
                <w:rFonts w:ascii="Arial Narrow" w:hAnsi="Arial Narrow"/>
                <w:sz w:val="20"/>
                <w:lang w:val="sk-SK"/>
              </w:rPr>
              <w:t xml:space="preserve"> uplatňovania HP </w:t>
            </w:r>
            <w:r w:rsidR="00FE2196" w:rsidRPr="008743FD">
              <w:rPr>
                <w:rFonts w:ascii="Arial Narrow" w:hAnsi="Arial Narrow"/>
                <w:sz w:val="20"/>
                <w:lang w:val="sk-SK"/>
              </w:rPr>
              <w:t>RMŽaND</w:t>
            </w:r>
            <w:r w:rsidRPr="008743FD">
              <w:rPr>
                <w:rFonts w:ascii="Arial Narrow" w:hAnsi="Arial Narrow"/>
                <w:sz w:val="20"/>
                <w:lang w:val="sk-SK"/>
              </w:rPr>
              <w:t xml:space="preserve"> je zároveň eliminovať a predchádzať diskriminácii na základe týchto znakov. Osobitný prístup si vyžadujú osoby so zdravotným postihnutím, pre ktoré je potrebné vytvorenie mimoriadnych podmienok prístupnosti. Vyzvanie sa dotýka hlavne nasledujúcich cieľov HP </w:t>
            </w:r>
            <w:r w:rsidR="00FE2196" w:rsidRPr="008743FD">
              <w:rPr>
                <w:rFonts w:ascii="Arial Narrow" w:hAnsi="Arial Narrow"/>
                <w:sz w:val="20"/>
                <w:lang w:val="sk-SK"/>
              </w:rPr>
              <w:t>RMŽaND</w:t>
            </w:r>
            <w:r w:rsidRPr="008743FD">
              <w:rPr>
                <w:rFonts w:ascii="Arial Narrow" w:hAnsi="Arial Narrow"/>
                <w:sz w:val="20"/>
                <w:lang w:val="sk-SK"/>
              </w:rPr>
              <w:t>:</w:t>
            </w:r>
          </w:p>
          <w:p w14:paraId="32FC9DE6"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horizontálneho princípu rovnosť mužov a žien ide konkrétne o cieľ „zníženie horizontálnej a vertikálnej rodovej segregácie  v odvetviach hospodárstva mužov a žien“; </w:t>
            </w:r>
          </w:p>
          <w:p w14:paraId="2042445E" w14:textId="77777777" w:rsidR="00355C95" w:rsidRPr="008743FD" w:rsidRDefault="00355C95" w:rsidP="00355C95">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a v rámci horizontálneho princípu nediskriminácia ide konkrétne o cieľ „zabezpečenie rovnosti príležitostí v prístupe a využívaní infraštruktúry a služieb“.</w:t>
            </w:r>
          </w:p>
          <w:p w14:paraId="29458C63" w14:textId="77777777" w:rsidR="00FE2196" w:rsidRPr="008743FD" w:rsidRDefault="00FE2196"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súvislosti s týmto vyzvaním je potrebné upozorniť osobitne na to, aby: </w:t>
            </w:r>
          </w:p>
          <w:p w14:paraId="6C277B51" w14:textId="77777777"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refundácie miezd administratívnych kapacít zapojených do implementácie OP nedochádzalo k nerovnému odmeňovaniu za rovnakú prácu na základe pohlavia, alebo príslušnosti k akejkoľvek znevýhodnenej skupine osôb, </w:t>
            </w:r>
          </w:p>
          <w:p w14:paraId="41B2CBF6" w14:textId="77777777"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 xml:space="preserve">v rámci vzdelávania zamestnancov za účelom </w:t>
            </w:r>
            <w:del w:id="111" w:author="21" w:date="2021-04-14T11:48:00Z">
              <w:r w:rsidRPr="008743FD" w:rsidDel="005D3D48">
                <w:rPr>
                  <w:rFonts w:ascii="Arial Narrow" w:hAnsi="Arial Narrow"/>
                  <w:sz w:val="20"/>
                  <w:lang w:val="sk-SK"/>
                </w:rPr>
                <w:delText xml:space="preserve">zvyšovanie </w:delText>
              </w:r>
            </w:del>
            <w:ins w:id="112" w:author="21" w:date="2021-04-14T11:48:00Z">
              <w:r w:rsidR="005D3D48" w:rsidRPr="008743FD">
                <w:rPr>
                  <w:rFonts w:ascii="Arial Narrow" w:hAnsi="Arial Narrow"/>
                  <w:sz w:val="20"/>
                  <w:lang w:val="sk-SK"/>
                </w:rPr>
                <w:t xml:space="preserve">zvyšovania </w:t>
              </w:r>
            </w:ins>
            <w:r w:rsidRPr="008743FD">
              <w:rPr>
                <w:rFonts w:ascii="Arial Narrow" w:hAnsi="Arial Narrow"/>
                <w:sz w:val="20"/>
                <w:lang w:val="sk-SK"/>
              </w:rPr>
              <w:t>odborných a jazykových zručností administratívnych kapacít nedochádzalo k znevýhodneným podmienkam ak</w:t>
            </w:r>
            <w:del w:id="113" w:author="21" w:date="2021-04-14T11:48:00Z">
              <w:r w:rsidRPr="008743FD" w:rsidDel="005D3D48">
                <w:rPr>
                  <w:rFonts w:ascii="Arial Narrow" w:hAnsi="Arial Narrow"/>
                  <w:sz w:val="20"/>
                  <w:lang w:val="sk-SK"/>
                </w:rPr>
                <w:delText>ú</w:delText>
              </w:r>
            </w:del>
            <w:ins w:id="114" w:author="21" w:date="2021-04-14T11:48:00Z">
              <w:r w:rsidR="005D3D48" w:rsidRPr="008743FD">
                <w:rPr>
                  <w:rFonts w:ascii="Arial Narrow" w:hAnsi="Arial Narrow"/>
                  <w:sz w:val="20"/>
                  <w:lang w:val="sk-SK"/>
                </w:rPr>
                <w:t>ej</w:t>
              </w:r>
            </w:ins>
            <w:r w:rsidRPr="008743FD">
              <w:rPr>
                <w:rFonts w:ascii="Arial Narrow" w:hAnsi="Arial Narrow"/>
                <w:sz w:val="20"/>
                <w:lang w:val="sk-SK"/>
              </w:rPr>
              <w:t>koľvek skupin</w:t>
            </w:r>
            <w:del w:id="115" w:author="21" w:date="2021-04-14T11:48:00Z">
              <w:r w:rsidRPr="008743FD" w:rsidDel="005D3D48">
                <w:rPr>
                  <w:rFonts w:ascii="Arial Narrow" w:hAnsi="Arial Narrow"/>
                  <w:sz w:val="20"/>
                  <w:lang w:val="sk-SK"/>
                </w:rPr>
                <w:delText>u</w:delText>
              </w:r>
            </w:del>
            <w:ins w:id="116" w:author="21" w:date="2021-04-14T11:48:00Z">
              <w:r w:rsidR="005D3D48" w:rsidRPr="008743FD">
                <w:rPr>
                  <w:rFonts w:ascii="Arial Narrow" w:hAnsi="Arial Narrow"/>
                  <w:sz w:val="20"/>
                  <w:lang w:val="sk-SK"/>
                </w:rPr>
                <w:t>y</w:t>
              </w:r>
            </w:ins>
            <w:r w:rsidRPr="008743FD">
              <w:rPr>
                <w:rFonts w:ascii="Arial Narrow" w:hAnsi="Arial Narrow"/>
                <w:sz w:val="20"/>
                <w:lang w:val="sk-SK"/>
              </w:rPr>
              <w:t xml:space="preserve"> osôb, </w:t>
            </w:r>
          </w:p>
          <w:p w14:paraId="034767D3" w14:textId="77777777" w:rsidR="00FE2196" w:rsidRPr="008743FD" w:rsidRDefault="00FE2196" w:rsidP="00FE2196">
            <w:pPr>
              <w:pStyle w:val="Textpoznmkypodiarou"/>
              <w:numPr>
                <w:ilvl w:val="0"/>
                <w:numId w:val="7"/>
              </w:numPr>
              <w:ind w:left="175" w:hanging="142"/>
              <w:jc w:val="both"/>
              <w:rPr>
                <w:rFonts w:ascii="Arial Narrow" w:hAnsi="Arial Narrow"/>
                <w:sz w:val="20"/>
                <w:lang w:val="sk-SK"/>
              </w:rPr>
            </w:pPr>
            <w:r w:rsidRPr="008743FD">
              <w:rPr>
                <w:rFonts w:ascii="Arial Narrow" w:hAnsi="Arial Narrow"/>
                <w:sz w:val="20"/>
                <w:lang w:val="sk-SK"/>
              </w:rPr>
              <w:t>v rámci zabezpečenia technického vybavenia</w:t>
            </w:r>
            <w:r w:rsidR="009E3626" w:rsidRPr="008743FD">
              <w:rPr>
                <w:rFonts w:ascii="Arial Narrow" w:hAnsi="Arial Narrow"/>
                <w:sz w:val="20"/>
                <w:lang w:val="sk-SK"/>
              </w:rPr>
              <w:t>,</w:t>
            </w:r>
            <w:r w:rsidRPr="008743FD">
              <w:rPr>
                <w:rFonts w:ascii="Arial Narrow" w:hAnsi="Arial Narrow"/>
                <w:sz w:val="20"/>
                <w:lang w:val="sk-SK"/>
              </w:rPr>
              <w:t xml:space="preserve"> technologickej podpory útvarov zapojených do implementácie OP a zabezpečenia webového portálu bola zabezpečená prístupnosť pre osoby so zdravotným postihnutím</w:t>
            </w:r>
            <w:r w:rsidR="009E3626" w:rsidRPr="008743FD">
              <w:rPr>
                <w:rFonts w:ascii="Arial Narrow" w:hAnsi="Arial Narrow"/>
                <w:sz w:val="20"/>
                <w:lang w:val="sk-SK"/>
              </w:rPr>
              <w:t xml:space="preserve"> definovaných vo </w:t>
            </w:r>
            <w:commentRangeStart w:id="117"/>
            <w:ins w:id="118" w:author="21" w:date="2021-04-14T11:49:00Z">
              <w:r w:rsidR="00730793" w:rsidRPr="008743FD">
                <w:rPr>
                  <w:rFonts w:ascii="Arial Narrow" w:hAnsi="Arial Narrow"/>
                  <w:sz w:val="20"/>
                  <w:lang w:val="sk-SK"/>
                </w:rPr>
                <w:t>Vyhláške Úradu podpredsedu vlády Slovenskej republiky pre investície a informatizáciu č. 179/2020, ktorou sa ustanovuje spôsob kategorizácie a obsah bezpečnostných opatrení informačných technológií verejnej správy</w:t>
              </w:r>
              <w:commentRangeEnd w:id="117"/>
              <w:r w:rsidR="00730793" w:rsidRPr="008743FD">
                <w:rPr>
                  <w:rFonts w:ascii="Arial Narrow" w:hAnsi="Arial Narrow"/>
                  <w:sz w:val="20"/>
                  <w:lang w:val="sk-SK"/>
                </w:rPr>
                <w:commentReference w:id="117"/>
              </w:r>
            </w:ins>
            <w:del w:id="119" w:author="21" w:date="2021-04-14T11:49:00Z">
              <w:r w:rsidR="009E3626" w:rsidRPr="008743FD" w:rsidDel="00730793">
                <w:rPr>
                  <w:rFonts w:ascii="Arial Narrow" w:hAnsi="Arial Narrow"/>
                  <w:sz w:val="20"/>
                  <w:lang w:val="sk-SK"/>
                </w:rPr>
                <w:delText>Výnose MF SR č. 55/2014 Z.z. o štandardoch pre informačné systémy verejnej správy</w:delText>
              </w:r>
            </w:del>
            <w:r w:rsidRPr="008743FD">
              <w:rPr>
                <w:rFonts w:ascii="Arial Narrow" w:hAnsi="Arial Narrow"/>
                <w:sz w:val="20"/>
                <w:lang w:val="sk-SK"/>
              </w:rPr>
              <w:t>.</w:t>
            </w:r>
          </w:p>
          <w:p w14:paraId="6566B9C1" w14:textId="77777777" w:rsidR="00FE2196" w:rsidRPr="008743FD" w:rsidRDefault="00355C95" w:rsidP="002B1A78">
            <w:pPr>
              <w:pStyle w:val="Textpoznmkypodiarou"/>
              <w:spacing w:before="120"/>
              <w:jc w:val="both"/>
              <w:rPr>
                <w:rFonts w:ascii="Arial Narrow" w:hAnsi="Arial Narrow"/>
                <w:sz w:val="20"/>
                <w:lang w:val="sk-SK"/>
              </w:rPr>
            </w:pPr>
            <w:r w:rsidRPr="008743FD">
              <w:rPr>
                <w:rFonts w:ascii="Arial Narrow" w:hAnsi="Arial Narrow"/>
                <w:sz w:val="20"/>
                <w:lang w:val="sk-SK"/>
              </w:rPr>
              <w:t xml:space="preserve">Gestorom HP </w:t>
            </w:r>
            <w:r w:rsidR="00FE2196" w:rsidRPr="008743FD">
              <w:rPr>
                <w:rFonts w:ascii="Arial Narrow" w:hAnsi="Arial Narrow"/>
                <w:sz w:val="20"/>
                <w:lang w:val="sk-SK"/>
              </w:rPr>
              <w:t>RMŽaND</w:t>
            </w:r>
            <w:r w:rsidRPr="008743FD">
              <w:rPr>
                <w:rFonts w:ascii="Arial Narrow" w:hAnsi="Arial Narrow"/>
                <w:sz w:val="20"/>
                <w:lang w:val="sk-SK"/>
              </w:rPr>
              <w:t xml:space="preserve"> je Ministerstvo práce, sociálnych vecí a rodiny SR. Základným dokumentom HP </w:t>
            </w:r>
            <w:r w:rsidR="00FE2196" w:rsidRPr="008743FD">
              <w:rPr>
                <w:rFonts w:ascii="Arial Narrow" w:hAnsi="Arial Narrow"/>
                <w:sz w:val="20"/>
                <w:lang w:val="sk-SK"/>
              </w:rPr>
              <w:t>RMŽaND</w:t>
            </w:r>
            <w:r w:rsidRPr="008743FD">
              <w:rPr>
                <w:rFonts w:ascii="Arial Narrow" w:hAnsi="Arial Narrow"/>
                <w:sz w:val="20"/>
                <w:lang w:val="sk-SK"/>
              </w:rPr>
              <w:t xml:space="preserve"> je </w:t>
            </w:r>
            <w:r w:rsidRPr="008743FD">
              <w:rPr>
                <w:rFonts w:ascii="Arial Narrow" w:hAnsi="Arial Narrow"/>
                <w:b/>
                <w:sz w:val="20"/>
                <w:lang w:val="sk-SK"/>
              </w:rPr>
              <w:t xml:space="preserve">Systém implementácie HP </w:t>
            </w:r>
            <w:r w:rsidR="00FE2196" w:rsidRPr="008743FD">
              <w:rPr>
                <w:rFonts w:ascii="Arial Narrow" w:hAnsi="Arial Narrow"/>
                <w:b/>
                <w:sz w:val="20"/>
                <w:lang w:val="sk-SK"/>
              </w:rPr>
              <w:t>RMŽaND</w:t>
            </w:r>
            <w:r w:rsidRPr="008743FD">
              <w:rPr>
                <w:rFonts w:ascii="Arial Narrow" w:hAnsi="Arial Narrow"/>
                <w:sz w:val="20"/>
                <w:lang w:val="sk-SK"/>
              </w:rPr>
              <w:t xml:space="preserve">. Viac informácií o HP </w:t>
            </w:r>
            <w:r w:rsidR="00FE2196" w:rsidRPr="008743FD">
              <w:rPr>
                <w:rFonts w:ascii="Arial Narrow" w:hAnsi="Arial Narrow"/>
                <w:sz w:val="20"/>
                <w:lang w:val="sk-SK"/>
              </w:rPr>
              <w:t>RMŽaND</w:t>
            </w:r>
            <w:r w:rsidRPr="008743FD">
              <w:rPr>
                <w:rFonts w:ascii="Arial Narrow" w:hAnsi="Arial Narrow"/>
                <w:sz w:val="20"/>
                <w:lang w:val="sk-SK"/>
              </w:rPr>
              <w:t xml:space="preserve"> je možné získať na webovom sídle </w:t>
            </w:r>
            <w:hyperlink r:id="rId16" w:history="1">
              <w:r w:rsidRPr="008743FD">
                <w:rPr>
                  <w:rStyle w:val="Hypertextovprepojenie"/>
                  <w:rFonts w:ascii="Arial Narrow" w:hAnsi="Arial Narrow"/>
                  <w:color w:val="0000FF"/>
                  <w:sz w:val="20"/>
                  <w:lang w:val="sk-SK"/>
                </w:rPr>
                <w:t>www.gender.gov.sk</w:t>
              </w:r>
            </w:hyperlink>
            <w:r w:rsidRPr="008743FD">
              <w:rPr>
                <w:rFonts w:ascii="Arial Narrow" w:hAnsi="Arial Narrow"/>
                <w:sz w:val="20"/>
                <w:lang w:val="sk-SK"/>
              </w:rPr>
              <w:t xml:space="preserve">. </w:t>
            </w:r>
          </w:p>
          <w:p w14:paraId="30F1127C" w14:textId="77777777" w:rsidR="00355C95" w:rsidRPr="008743FD" w:rsidRDefault="00355C95" w:rsidP="00FE2196">
            <w:pPr>
              <w:pStyle w:val="Textpoznmkypodiarou"/>
              <w:spacing w:before="120"/>
              <w:jc w:val="both"/>
              <w:rPr>
                <w:rFonts w:ascii="Arial Narrow" w:hAnsi="Arial Narrow"/>
                <w:sz w:val="20"/>
                <w:lang w:val="sk-SK"/>
              </w:rPr>
            </w:pPr>
            <w:r w:rsidRPr="008743FD">
              <w:rPr>
                <w:rFonts w:ascii="Arial Narrow" w:hAnsi="Arial Narrow"/>
                <w:sz w:val="20"/>
                <w:lang w:val="sk-SK"/>
              </w:rPr>
              <w:t xml:space="preserve">V prípade špecifických otázok bude žiadateľovi poskytnutý kontakt na zamestnanca </w:t>
            </w:r>
            <w:r w:rsidR="00FE2196" w:rsidRPr="008743FD">
              <w:rPr>
                <w:rFonts w:ascii="Arial Narrow" w:hAnsi="Arial Narrow"/>
                <w:sz w:val="20"/>
                <w:lang w:val="sk-SK"/>
              </w:rPr>
              <w:t xml:space="preserve">príslušného </w:t>
            </w:r>
            <w:r w:rsidRPr="008743FD">
              <w:rPr>
                <w:rFonts w:ascii="Arial Narrow" w:hAnsi="Arial Narrow"/>
                <w:sz w:val="20"/>
                <w:lang w:val="sk-SK"/>
              </w:rPr>
              <w:t>gestora HP, ktorý mu poskytne požadované informácie.</w:t>
            </w:r>
            <w:r w:rsidRPr="008743FD">
              <w:rPr>
                <w:rFonts w:ascii="Arial Narrow" w:hAnsi="Arial Narrow"/>
                <w:b/>
                <w:bCs/>
                <w:sz w:val="20"/>
                <w:lang w:val="sk-SK"/>
              </w:rPr>
              <w:t xml:space="preserve"> </w:t>
            </w:r>
          </w:p>
        </w:tc>
        <w:tc>
          <w:tcPr>
            <w:tcW w:w="5032" w:type="dxa"/>
            <w:shd w:val="clear" w:color="auto" w:fill="auto"/>
          </w:tcPr>
          <w:p w14:paraId="2B5EE2B5"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722C146A" w14:textId="77777777" w:rsidR="00601030" w:rsidRPr="008743FD" w:rsidRDefault="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20181E78" w14:textId="77777777" w:rsidR="00601030" w:rsidRPr="008743FD" w:rsidRDefault="00601030" w:rsidP="007C38A6">
            <w:pPr>
              <w:ind w:left="-40"/>
              <w:jc w:val="both"/>
              <w:rPr>
                <w:rFonts w:ascii="Arial Narrow" w:hAnsi="Arial Narrow"/>
                <w:b/>
                <w:sz w:val="20"/>
                <w:szCs w:val="20"/>
                <w:lang w:val="sk-SK"/>
              </w:rPr>
            </w:pPr>
          </w:p>
          <w:p w14:paraId="5855B417" w14:textId="77777777" w:rsidR="009B3C03" w:rsidRPr="008743FD" w:rsidRDefault="009B3C03" w:rsidP="007C38A6">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AEAAFAB" w14:textId="77777777" w:rsidR="00355C95" w:rsidRPr="008743FD" w:rsidRDefault="00355C95" w:rsidP="007C38A6">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486220BE"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778EE8F8" w14:textId="77777777" w:rsidR="00601030" w:rsidRPr="008743FD" w:rsidRDefault="00601030" w:rsidP="00ED69CA">
            <w:pPr>
              <w:pStyle w:val="default0"/>
              <w:spacing w:before="120"/>
              <w:rPr>
                <w:rFonts w:ascii="Arial Narrow" w:hAnsi="Arial Narrow"/>
                <w:bCs/>
                <w:color w:val="auto"/>
                <w:sz w:val="20"/>
                <w:szCs w:val="20"/>
              </w:rPr>
            </w:pPr>
            <w:r w:rsidRPr="008743FD">
              <w:rPr>
                <w:rFonts w:ascii="Arial Narrow" w:hAnsi="Arial Narrow"/>
                <w:bCs/>
                <w:color w:val="auto"/>
                <w:sz w:val="20"/>
                <w:szCs w:val="20"/>
              </w:rPr>
              <w:t>GEN00026</w:t>
            </w:r>
          </w:p>
          <w:p w14:paraId="408C6B07" w14:textId="77777777" w:rsidR="00ED69CA" w:rsidRPr="008743FD" w:rsidRDefault="00ED69CA" w:rsidP="00ED69CA">
            <w:pPr>
              <w:pStyle w:val="default0"/>
              <w:spacing w:before="120"/>
              <w:rPr>
                <w:ins w:id="120" w:author="GC" w:date="2021-05-06T14:47:00Z"/>
                <w:rFonts w:ascii="Arial Narrow" w:hAnsi="Arial Narrow"/>
                <w:bCs/>
                <w:color w:val="auto"/>
                <w:sz w:val="20"/>
                <w:szCs w:val="20"/>
              </w:rPr>
            </w:pPr>
            <w:r w:rsidRPr="008743FD">
              <w:rPr>
                <w:rFonts w:ascii="Arial Narrow" w:hAnsi="Arial Narrow"/>
                <w:bCs/>
                <w:color w:val="auto"/>
                <w:sz w:val="20"/>
                <w:szCs w:val="20"/>
              </w:rPr>
              <w:t>Oprávnenosť z hľadiska súladu s</w:t>
            </w:r>
            <w:del w:id="121" w:author="GC" w:date="2021-05-06T14:47:00Z">
              <w:r w:rsidRPr="008743FD" w:rsidDel="008743FD">
                <w:rPr>
                  <w:rFonts w:ascii="Arial Narrow" w:hAnsi="Arial Narrow"/>
                  <w:bCs/>
                  <w:color w:val="auto"/>
                  <w:sz w:val="20"/>
                  <w:szCs w:val="20"/>
                </w:rPr>
                <w:delText xml:space="preserve"> </w:delText>
              </w:r>
            </w:del>
            <w:ins w:id="122" w:author="GC" w:date="2021-05-06T14:47:00Z">
              <w:r w:rsidR="008743FD" w:rsidRPr="008743FD">
                <w:rPr>
                  <w:rFonts w:ascii="Arial Narrow" w:hAnsi="Arial Narrow"/>
                  <w:bCs/>
                  <w:color w:val="auto"/>
                  <w:sz w:val="20"/>
                  <w:szCs w:val="20"/>
                </w:rPr>
                <w:t> </w:t>
              </w:r>
            </w:ins>
            <w:r w:rsidRPr="008743FD">
              <w:rPr>
                <w:rFonts w:ascii="Arial Narrow" w:hAnsi="Arial Narrow"/>
                <w:bCs/>
                <w:color w:val="auto"/>
                <w:sz w:val="20"/>
                <w:szCs w:val="20"/>
              </w:rPr>
              <w:t>HP</w:t>
            </w:r>
            <w:ins w:id="123" w:author="GC" w:date="2021-05-06T14:47:00Z">
              <w:r w:rsidR="008743FD" w:rsidRPr="008743FD">
                <w:rPr>
                  <w:rFonts w:ascii="Arial Narrow" w:hAnsi="Arial Narrow"/>
                  <w:bCs/>
                  <w:color w:val="auto"/>
                  <w:sz w:val="20"/>
                  <w:szCs w:val="20"/>
                </w:rPr>
                <w:t>.</w:t>
              </w:r>
            </w:ins>
          </w:p>
          <w:p w14:paraId="65F2CBF9" w14:textId="0BACEC71" w:rsidR="008743FD" w:rsidRPr="008743FD" w:rsidRDefault="008743FD" w:rsidP="00ED69CA">
            <w:pPr>
              <w:pStyle w:val="default0"/>
              <w:spacing w:before="120"/>
              <w:rPr>
                <w:rFonts w:ascii="Arial Narrow" w:hAnsi="Arial Narrow"/>
                <w:bCs/>
                <w:color w:val="auto"/>
                <w:sz w:val="20"/>
                <w:szCs w:val="20"/>
              </w:rPr>
            </w:pPr>
            <w:ins w:id="124" w:author="GC" w:date="2021-05-06T14:47:00Z">
              <w:r w:rsidRPr="008743FD">
                <w:rPr>
                  <w:rFonts w:ascii="Arial Narrow" w:hAnsi="Arial Narrow"/>
                  <w:sz w:val="20"/>
                  <w:szCs w:val="20"/>
                </w:rPr>
                <w:t xml:space="preserve">OBLIGATÓRNA podmienka </w:t>
              </w:r>
            </w:ins>
            <w:ins w:id="125" w:author="GC" w:date="2021-06-09T08:34:00Z">
              <w:r w:rsidR="003E50A7">
                <w:rPr>
                  <w:rFonts w:ascii="Arial Narrow" w:hAnsi="Arial Narrow"/>
                  <w:sz w:val="20"/>
                  <w:szCs w:val="20"/>
                </w:rPr>
                <w:t>na základe relevantnosti</w:t>
              </w:r>
            </w:ins>
          </w:p>
          <w:p w14:paraId="2E8806E5" w14:textId="77777777" w:rsidR="00355C95" w:rsidRPr="008743FD" w:rsidRDefault="00355C95" w:rsidP="002B1A78">
            <w:pPr>
              <w:spacing w:before="120"/>
              <w:jc w:val="both"/>
              <w:rPr>
                <w:rFonts w:ascii="Arial Narrow" w:hAnsi="Arial Narrow"/>
                <w:sz w:val="20"/>
                <w:szCs w:val="20"/>
                <w:u w:val="single"/>
                <w:lang w:val="sk-SK"/>
              </w:rPr>
            </w:pPr>
          </w:p>
        </w:tc>
        <w:bookmarkStart w:id="126" w:name="_GoBack"/>
        <w:bookmarkEnd w:id="126"/>
      </w:tr>
      <w:tr w:rsidR="00355C95" w:rsidRPr="008743FD" w14:paraId="6C116D1C" w14:textId="77777777" w:rsidTr="00BD68DB">
        <w:trPr>
          <w:trHeight w:val="20"/>
        </w:trPr>
        <w:tc>
          <w:tcPr>
            <w:tcW w:w="539" w:type="dxa"/>
            <w:shd w:val="clear" w:color="auto" w:fill="D9D9D9"/>
          </w:tcPr>
          <w:p w14:paraId="6821385B"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5D7BEA2D"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Časová oprávnenosť realizácie projektu</w:t>
            </w:r>
          </w:p>
        </w:tc>
        <w:tc>
          <w:tcPr>
            <w:tcW w:w="5032" w:type="dxa"/>
            <w:shd w:val="clear" w:color="auto" w:fill="F2F2F2" w:themeFill="background1" w:themeFillShade="F2"/>
          </w:tcPr>
          <w:p w14:paraId="75D3A87F" w14:textId="77777777" w:rsidR="00355C95" w:rsidRPr="008743FD" w:rsidRDefault="00355C95" w:rsidP="002B1A78">
            <w:pPr>
              <w:pStyle w:val="Default"/>
              <w:spacing w:before="120"/>
              <w:jc w:val="both"/>
              <w:rPr>
                <w:rFonts w:ascii="Arial Narrow" w:hAnsi="Arial Narrow"/>
                <w:color w:val="auto"/>
                <w:sz w:val="20"/>
                <w:szCs w:val="20"/>
                <w:lang w:val="sk-SK"/>
              </w:rPr>
            </w:pPr>
            <w:r w:rsidRPr="008743FD">
              <w:rPr>
                <w:rFonts w:ascii="Arial Narrow" w:hAnsi="Arial Narrow"/>
                <w:color w:val="auto"/>
                <w:sz w:val="20"/>
                <w:szCs w:val="20"/>
                <w:lang w:val="sk-SK"/>
              </w:rPr>
              <w:t xml:space="preserve">Spravidla v rámci Vyzvania nie je stanovená maximálna ani minimálna dĺžka realizácie projektu, pri dodržaní konečného termínu na vznik oprávnených výdavkov v súlade so všeobecným nariadením. Časová oprávnenosť výdavkov projektu je uvedená aj v </w:t>
            </w:r>
            <w:r w:rsidRPr="008743FD">
              <w:rPr>
                <w:rFonts w:ascii="Arial Narrow" w:hAnsi="Arial Narrow"/>
                <w:b/>
                <w:i/>
                <w:color w:val="auto"/>
                <w:sz w:val="20"/>
                <w:szCs w:val="20"/>
                <w:lang w:val="sk-SK"/>
              </w:rPr>
              <w:t>Príručke k oprávnenosti výdavkov OPII</w:t>
            </w:r>
            <w:r w:rsidRPr="008743FD">
              <w:rPr>
                <w:rFonts w:ascii="Arial Narrow" w:hAnsi="Arial Narrow"/>
                <w:color w:val="auto"/>
                <w:sz w:val="20"/>
                <w:szCs w:val="20"/>
                <w:lang w:val="sk-SK"/>
              </w:rPr>
              <w:t xml:space="preserve">, ktorá je zverejnená na webovom sídle </w:t>
            </w:r>
            <w:hyperlink r:id="rId17" w:history="1">
              <w:r w:rsidRPr="008743FD">
                <w:rPr>
                  <w:rStyle w:val="Hypertextovprepojenie"/>
                  <w:rFonts w:ascii="Arial Narrow" w:hAnsi="Arial Narrow"/>
                  <w:color w:val="auto"/>
                  <w:sz w:val="20"/>
                  <w:szCs w:val="20"/>
                  <w:lang w:val="sk-SK"/>
                </w:rPr>
                <w:t>www.</w:t>
              </w:r>
              <w:r w:rsidR="005370D6" w:rsidRPr="008743FD">
                <w:rPr>
                  <w:rStyle w:val="Hypertextovprepojenie"/>
                  <w:rFonts w:ascii="Arial Narrow" w:hAnsi="Arial Narrow"/>
                  <w:color w:val="auto"/>
                  <w:sz w:val="20"/>
                  <w:szCs w:val="20"/>
                  <w:lang w:val="sk-SK"/>
                </w:rPr>
                <w:t>opii.gov</w:t>
              </w:r>
              <w:r w:rsidRPr="008743FD">
                <w:rPr>
                  <w:rStyle w:val="Hypertextovprepojenie"/>
                  <w:rFonts w:ascii="Arial Narrow" w:hAnsi="Arial Narrow"/>
                  <w:color w:val="auto"/>
                  <w:sz w:val="20"/>
                  <w:szCs w:val="20"/>
                  <w:lang w:val="sk-SK"/>
                </w:rPr>
                <w:t>.sk</w:t>
              </w:r>
            </w:hyperlink>
            <w:r w:rsidRPr="008743FD">
              <w:rPr>
                <w:rFonts w:ascii="Arial Narrow" w:hAnsi="Arial Narrow"/>
                <w:color w:val="auto"/>
                <w:sz w:val="20"/>
                <w:szCs w:val="20"/>
                <w:lang w:val="sk-SK"/>
              </w:rPr>
              <w:t xml:space="preserve">. </w:t>
            </w:r>
          </w:p>
          <w:p w14:paraId="53F3FC68" w14:textId="77777777" w:rsidR="00355C95" w:rsidRPr="008743FD" w:rsidRDefault="00355C95" w:rsidP="003A4C4B">
            <w:pPr>
              <w:pStyle w:val="Default"/>
              <w:shd w:val="clear" w:color="auto" w:fill="F2F2F2" w:themeFill="background1" w:themeFillShade="F2"/>
              <w:spacing w:before="120"/>
              <w:jc w:val="both"/>
              <w:rPr>
                <w:rFonts w:ascii="Arial Narrow" w:hAnsi="Arial Narrow"/>
                <w:b/>
                <w:color w:val="auto"/>
                <w:sz w:val="20"/>
                <w:szCs w:val="20"/>
                <w:highlight w:val="lightGray"/>
                <w:u w:val="single"/>
                <w:lang w:val="sk-SK"/>
              </w:rPr>
            </w:pPr>
            <w:r w:rsidRPr="008743FD">
              <w:rPr>
                <w:rFonts w:ascii="Arial Narrow" w:hAnsi="Arial Narrow"/>
                <w:b/>
                <w:color w:val="auto"/>
                <w:sz w:val="20"/>
                <w:szCs w:val="20"/>
                <w:highlight w:val="lightGray"/>
                <w:u w:val="single"/>
                <w:lang w:val="sk-SK"/>
              </w:rPr>
              <w:t>Platnosť podmienky:</w:t>
            </w:r>
          </w:p>
          <w:p w14:paraId="52270DC1" w14:textId="77777777" w:rsidR="00355C95" w:rsidRPr="008743FD" w:rsidRDefault="00355C95" w:rsidP="00BD68DB">
            <w:pPr>
              <w:pStyle w:val="Default"/>
              <w:shd w:val="clear" w:color="auto" w:fill="F2F2F2" w:themeFill="background1" w:themeFillShade="F2"/>
              <w:jc w:val="both"/>
              <w:rPr>
                <w:rFonts w:ascii="Arial Narrow" w:hAnsi="Arial Narrow"/>
                <w:color w:val="auto"/>
                <w:sz w:val="20"/>
                <w:szCs w:val="20"/>
                <w:lang w:val="sk-SK"/>
              </w:rPr>
            </w:pPr>
            <w:r w:rsidRPr="008743FD">
              <w:rPr>
                <w:rFonts w:ascii="Arial Narrow" w:hAnsi="Arial Narrow"/>
                <w:sz w:val="20"/>
                <w:szCs w:val="20"/>
                <w:highlight w:val="lightGray"/>
                <w:lang w:val="sk-SK"/>
              </w:rPr>
              <w:t>V prípade žiadateľa RO OPIS sú výdavky oprávnené od 17.12.2015, čo je dátum predloženia žiadosti o zmenu dokumentu OPII vo verzii 2.0  na EK.</w:t>
            </w:r>
          </w:p>
        </w:tc>
        <w:tc>
          <w:tcPr>
            <w:tcW w:w="5032" w:type="dxa"/>
            <w:shd w:val="clear" w:color="auto" w:fill="auto"/>
          </w:tcPr>
          <w:p w14:paraId="3F47752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33659941"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BB52EC6" w14:textId="77777777" w:rsidR="00601030" w:rsidRPr="008743FD" w:rsidRDefault="00601030" w:rsidP="00601030">
            <w:pPr>
              <w:ind w:left="-40"/>
              <w:jc w:val="both"/>
              <w:rPr>
                <w:rFonts w:ascii="Arial Narrow" w:hAnsi="Arial Narrow"/>
                <w:b/>
                <w:sz w:val="20"/>
                <w:szCs w:val="20"/>
                <w:lang w:val="sk-SK"/>
              </w:rPr>
            </w:pPr>
          </w:p>
          <w:p w14:paraId="50D04BCD"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61F8EA9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254B7027" w14:textId="77777777" w:rsidR="00355C95" w:rsidRPr="008743FD" w:rsidRDefault="00355C95" w:rsidP="002B1A78">
            <w:pPr>
              <w:spacing w:before="120"/>
              <w:jc w:val="both"/>
              <w:rPr>
                <w:rFonts w:ascii="Arial Narrow" w:hAnsi="Arial Narrow"/>
                <w:sz w:val="20"/>
                <w:szCs w:val="20"/>
                <w:u w:val="single"/>
                <w:lang w:val="sk-SK"/>
              </w:rPr>
            </w:pPr>
          </w:p>
        </w:tc>
        <w:tc>
          <w:tcPr>
            <w:tcW w:w="2126" w:type="dxa"/>
            <w:shd w:val="clear" w:color="auto" w:fill="auto"/>
          </w:tcPr>
          <w:p w14:paraId="5A1A59D7"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GEN01103</w:t>
            </w:r>
          </w:p>
          <w:p w14:paraId="3FF5667F" w14:textId="77777777" w:rsidR="00ED69CA" w:rsidRPr="008743FD" w:rsidRDefault="00ED69CA" w:rsidP="002B1A78">
            <w:pPr>
              <w:pStyle w:val="Default"/>
              <w:spacing w:before="120"/>
              <w:rPr>
                <w:ins w:id="127" w:author="GC" w:date="2021-05-06T14:47:00Z"/>
                <w:rFonts w:ascii="Arial Narrow" w:hAnsi="Arial Narrow"/>
                <w:color w:val="auto"/>
                <w:sz w:val="20"/>
                <w:szCs w:val="20"/>
                <w:lang w:val="sk-SK"/>
              </w:rPr>
            </w:pPr>
            <w:r w:rsidRPr="008743FD">
              <w:rPr>
                <w:rFonts w:ascii="Arial Narrow" w:hAnsi="Arial Narrow"/>
                <w:color w:val="auto"/>
                <w:sz w:val="20"/>
                <w:szCs w:val="20"/>
                <w:lang w:val="sk-SK"/>
              </w:rPr>
              <w:t xml:space="preserve">Časová oprávnenosť realizácie projektu </w:t>
            </w:r>
            <w:r w:rsidR="00601030" w:rsidRPr="008743FD">
              <w:rPr>
                <w:rFonts w:ascii="Arial Narrow" w:hAnsi="Arial Narrow"/>
                <w:color w:val="auto"/>
                <w:sz w:val="20"/>
                <w:szCs w:val="20"/>
                <w:lang w:val="sk-SK"/>
              </w:rPr>
              <w:t>(realizovaného z PO 8 OPII)</w:t>
            </w:r>
            <w:ins w:id="128" w:author="GC" w:date="2021-05-06T14:47:00Z">
              <w:r w:rsidR="008743FD" w:rsidRPr="008743FD">
                <w:rPr>
                  <w:rFonts w:ascii="Arial Narrow" w:hAnsi="Arial Narrow"/>
                  <w:color w:val="auto"/>
                  <w:sz w:val="20"/>
                  <w:szCs w:val="20"/>
                  <w:lang w:val="sk-SK"/>
                </w:rPr>
                <w:t>.</w:t>
              </w:r>
            </w:ins>
          </w:p>
          <w:p w14:paraId="4469E45D" w14:textId="77777777" w:rsidR="008743FD" w:rsidRPr="008743FD" w:rsidDel="008743FD" w:rsidRDefault="008743FD" w:rsidP="002B1A78">
            <w:pPr>
              <w:pStyle w:val="Default"/>
              <w:spacing w:before="120"/>
              <w:rPr>
                <w:del w:id="129" w:author="GC" w:date="2021-05-06T14:48:00Z"/>
                <w:rFonts w:ascii="Arial Narrow" w:hAnsi="Arial Narrow"/>
                <w:color w:val="auto"/>
                <w:sz w:val="20"/>
                <w:szCs w:val="20"/>
                <w:lang w:val="sk-SK"/>
              </w:rPr>
            </w:pPr>
            <w:ins w:id="130" w:author="GC" w:date="2021-05-06T14:48:00Z">
              <w:r w:rsidRPr="008743FD">
                <w:rPr>
                  <w:rFonts w:ascii="Arial Narrow" w:hAnsi="Arial Narrow"/>
                  <w:sz w:val="20"/>
                  <w:szCs w:val="20"/>
                  <w:lang w:val="sk-SK"/>
                </w:rPr>
                <w:t>FAKULTATÍVNA podmienka</w:t>
              </w:r>
              <w:r w:rsidRPr="008743FD" w:rsidDel="008743FD">
                <w:rPr>
                  <w:rFonts w:ascii="Arial Narrow" w:hAnsi="Arial Narrow"/>
                  <w:sz w:val="20"/>
                  <w:szCs w:val="20"/>
                  <w:lang w:val="sk-SK"/>
                </w:rPr>
                <w:t xml:space="preserve"> </w:t>
              </w:r>
            </w:ins>
          </w:p>
          <w:p w14:paraId="2D6A8F8A" w14:textId="77777777" w:rsidR="00355C95" w:rsidRPr="008743FD" w:rsidRDefault="00355C95" w:rsidP="002B1A78">
            <w:pPr>
              <w:spacing w:before="120"/>
              <w:rPr>
                <w:rFonts w:ascii="Arial Narrow" w:hAnsi="Arial Narrow"/>
                <w:sz w:val="20"/>
                <w:szCs w:val="20"/>
                <w:u w:val="single"/>
                <w:lang w:val="sk-SK"/>
              </w:rPr>
            </w:pPr>
          </w:p>
        </w:tc>
      </w:tr>
      <w:tr w:rsidR="00355C95" w:rsidRPr="008743FD" w14:paraId="3552D356" w14:textId="77777777" w:rsidTr="002B1A78">
        <w:trPr>
          <w:trHeight w:val="1292"/>
        </w:trPr>
        <w:tc>
          <w:tcPr>
            <w:tcW w:w="539" w:type="dxa"/>
            <w:shd w:val="clear" w:color="auto" w:fill="D9D9D9"/>
          </w:tcPr>
          <w:p w14:paraId="7393AC0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033C69AF"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Podmienky poskytnutia príspevku z hľadiska definovania merateľných ukazovateľov projektu</w:t>
            </w:r>
          </w:p>
        </w:tc>
        <w:tc>
          <w:tcPr>
            <w:tcW w:w="5032" w:type="dxa"/>
            <w:shd w:val="clear" w:color="auto" w:fill="F2F2F2"/>
          </w:tcPr>
          <w:p w14:paraId="3FAF14E6"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Výstupy/výsledky projektu, ktoré majú byť dosiahnuté realizáciou aktivít projektu musia byť kvantifikované prostredníctvom merateľných ukazovateľov definovaných v Prílohe č. 4 týchto Postupov TP.</w:t>
            </w:r>
          </w:p>
        </w:tc>
        <w:tc>
          <w:tcPr>
            <w:tcW w:w="5032" w:type="dxa"/>
            <w:shd w:val="clear" w:color="auto" w:fill="auto"/>
          </w:tcPr>
          <w:p w14:paraId="3AC1897C"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2DC420EE"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58301DDB" w14:textId="77777777" w:rsidR="00601030" w:rsidRPr="008743FD" w:rsidRDefault="00601030" w:rsidP="00601030">
            <w:pPr>
              <w:ind w:left="-40"/>
              <w:jc w:val="both"/>
              <w:rPr>
                <w:rFonts w:ascii="Arial Narrow" w:hAnsi="Arial Narrow"/>
                <w:b/>
                <w:sz w:val="20"/>
                <w:szCs w:val="20"/>
                <w:lang w:val="sk-SK"/>
              </w:rPr>
            </w:pPr>
          </w:p>
          <w:p w14:paraId="48F63AC4"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293953BC"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74E27AB"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C5492D4"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GEN01104</w:t>
            </w:r>
          </w:p>
          <w:p w14:paraId="4391A256" w14:textId="77777777" w:rsidR="00355C95" w:rsidRDefault="00ED69CA" w:rsidP="002B1A78">
            <w:pPr>
              <w:pStyle w:val="Default"/>
              <w:spacing w:before="120"/>
              <w:rPr>
                <w:ins w:id="131" w:author="GC" w:date="2021-05-06T14:48:00Z"/>
                <w:rFonts w:ascii="Arial Narrow" w:hAnsi="Arial Narrow"/>
                <w:color w:val="auto"/>
                <w:sz w:val="20"/>
                <w:szCs w:val="20"/>
                <w:lang w:val="sk-SK"/>
              </w:rPr>
            </w:pPr>
            <w:r w:rsidRPr="008743FD">
              <w:rPr>
                <w:rFonts w:ascii="Arial Narrow" w:hAnsi="Arial Narrow"/>
                <w:color w:val="auto"/>
                <w:sz w:val="20"/>
                <w:szCs w:val="20"/>
                <w:lang w:val="sk-SK"/>
              </w:rPr>
              <w:t>Podmienky poskytnutia príspevku z hľadiska definovania merateľných ukazovateľov projektu</w:t>
            </w:r>
            <w:r w:rsidR="00601030" w:rsidRPr="008743FD">
              <w:rPr>
                <w:rFonts w:ascii="Arial Narrow" w:hAnsi="Arial Narrow"/>
                <w:color w:val="auto"/>
                <w:sz w:val="20"/>
                <w:szCs w:val="20"/>
                <w:lang w:val="sk-SK"/>
              </w:rPr>
              <w:t xml:space="preserve"> (realizovaného z PO 8 OPII)</w:t>
            </w:r>
            <w:ins w:id="132" w:author="GC" w:date="2021-05-06T14:48:00Z">
              <w:r w:rsidR="00273F74">
                <w:rPr>
                  <w:rFonts w:ascii="Arial Narrow" w:hAnsi="Arial Narrow"/>
                  <w:color w:val="auto"/>
                  <w:sz w:val="20"/>
                  <w:szCs w:val="20"/>
                  <w:lang w:val="sk-SK"/>
                </w:rPr>
                <w:t>.</w:t>
              </w:r>
            </w:ins>
          </w:p>
          <w:p w14:paraId="450D967B" w14:textId="77777777" w:rsidR="00273F74" w:rsidRPr="008743FD" w:rsidRDefault="00273F74" w:rsidP="003E50A7">
            <w:pPr>
              <w:pStyle w:val="Default"/>
              <w:spacing w:before="120" w:after="60"/>
              <w:rPr>
                <w:rFonts w:ascii="Arial Narrow" w:hAnsi="Arial Narrow"/>
                <w:color w:val="auto"/>
                <w:sz w:val="20"/>
                <w:szCs w:val="20"/>
                <w:lang w:val="sk-SK"/>
              </w:rPr>
            </w:pPr>
            <w:ins w:id="133" w:author="GC" w:date="2021-05-06T14:48:00Z">
              <w:r>
                <w:rPr>
                  <w:rFonts w:ascii="Arial Narrow" w:hAnsi="Arial Narrow"/>
                  <w:sz w:val="20"/>
                  <w:szCs w:val="20"/>
                </w:rPr>
                <w:t xml:space="preserve">FAKULTATÍVNA </w:t>
              </w:r>
              <w:r w:rsidRPr="003E50A7">
                <w:rPr>
                  <w:rFonts w:ascii="Arial Narrow" w:hAnsi="Arial Narrow"/>
                  <w:sz w:val="20"/>
                  <w:szCs w:val="20"/>
                  <w:lang w:val="sk-SK"/>
                </w:rPr>
                <w:t>podmienka</w:t>
              </w:r>
            </w:ins>
          </w:p>
        </w:tc>
      </w:tr>
      <w:tr w:rsidR="00355C95" w:rsidRPr="008743FD" w14:paraId="3B9742A4" w14:textId="77777777" w:rsidTr="002B1A78">
        <w:trPr>
          <w:trHeight w:val="20"/>
        </w:trPr>
        <w:tc>
          <w:tcPr>
            <w:tcW w:w="539" w:type="dxa"/>
            <w:shd w:val="clear" w:color="auto" w:fill="D9D9D9"/>
          </w:tcPr>
          <w:p w14:paraId="45825E3D" w14:textId="77777777" w:rsidR="00355C95" w:rsidRPr="008743FD" w:rsidRDefault="00355C95" w:rsidP="00355C95">
            <w:pPr>
              <w:pStyle w:val="Odsekzoznamu"/>
              <w:numPr>
                <w:ilvl w:val="0"/>
                <w:numId w:val="4"/>
              </w:numPr>
              <w:spacing w:before="120"/>
              <w:ind w:left="426"/>
              <w:jc w:val="center"/>
              <w:rPr>
                <w:rFonts w:ascii="Arial Narrow" w:hAnsi="Arial Narrow" w:cs="Calibri"/>
                <w:b/>
                <w:sz w:val="20"/>
                <w:szCs w:val="20"/>
              </w:rPr>
            </w:pPr>
          </w:p>
        </w:tc>
        <w:tc>
          <w:tcPr>
            <w:tcW w:w="1985" w:type="dxa"/>
            <w:shd w:val="clear" w:color="auto" w:fill="D9D9D9"/>
          </w:tcPr>
          <w:p w14:paraId="35661564" w14:textId="77777777" w:rsidR="00355C95" w:rsidRPr="008743FD" w:rsidRDefault="00355C95" w:rsidP="002B1A78">
            <w:pPr>
              <w:pStyle w:val="Default"/>
              <w:spacing w:before="120"/>
              <w:rPr>
                <w:rFonts w:ascii="Arial Narrow" w:hAnsi="Arial Narrow"/>
                <w:b/>
                <w:bCs/>
                <w:color w:val="auto"/>
                <w:sz w:val="20"/>
                <w:szCs w:val="20"/>
                <w:lang w:val="sk-SK"/>
              </w:rPr>
            </w:pPr>
            <w:r w:rsidRPr="008743FD">
              <w:rPr>
                <w:rFonts w:ascii="Arial Narrow" w:hAnsi="Arial Narrow"/>
                <w:b/>
                <w:bCs/>
                <w:color w:val="auto"/>
                <w:sz w:val="20"/>
                <w:szCs w:val="20"/>
                <w:lang w:val="sk-SK"/>
              </w:rPr>
              <w:t>Maximálna a minimálna výška príspevku</w:t>
            </w:r>
          </w:p>
        </w:tc>
        <w:tc>
          <w:tcPr>
            <w:tcW w:w="5032" w:type="dxa"/>
            <w:shd w:val="clear" w:color="auto" w:fill="F2F2F2"/>
          </w:tcPr>
          <w:p w14:paraId="284F5EE4" w14:textId="77777777" w:rsidR="00355C95" w:rsidRPr="008743FD" w:rsidRDefault="00355C95" w:rsidP="002B1A78">
            <w:pPr>
              <w:spacing w:before="120"/>
              <w:jc w:val="both"/>
              <w:rPr>
                <w:rFonts w:ascii="Arial Narrow" w:hAnsi="Arial Narrow"/>
                <w:sz w:val="20"/>
                <w:szCs w:val="20"/>
                <w:lang w:val="sk-SK"/>
              </w:rPr>
            </w:pPr>
            <w:r w:rsidRPr="008743FD">
              <w:rPr>
                <w:rFonts w:ascii="Arial Narrow" w:hAnsi="Arial Narrow"/>
                <w:sz w:val="20"/>
                <w:szCs w:val="20"/>
                <w:lang w:val="sk-SK"/>
              </w:rPr>
              <w:t>Minimálna výška príspevku sa nestanovuje. Maximálna výška celkových oprávnených výdavkov projektu nesmie prekročiť výšku finančných prostriedkov vyčlenených na vyzvanie</w:t>
            </w:r>
          </w:p>
        </w:tc>
        <w:tc>
          <w:tcPr>
            <w:tcW w:w="5032" w:type="dxa"/>
            <w:shd w:val="clear" w:color="auto" w:fill="auto"/>
          </w:tcPr>
          <w:p w14:paraId="07F82833"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p>
          <w:p w14:paraId="562AD80F" w14:textId="77777777" w:rsidR="00601030" w:rsidRPr="008743FD" w:rsidRDefault="00601030" w:rsidP="00601030">
            <w:pPr>
              <w:spacing w:before="120"/>
              <w:ind w:left="-40"/>
              <w:jc w:val="both"/>
              <w:rPr>
                <w:rFonts w:ascii="Arial Narrow" w:hAnsi="Arial Narrow" w:cs="Arial"/>
                <w:sz w:val="20"/>
                <w:szCs w:val="20"/>
                <w:lang w:val="sk-SK"/>
              </w:rPr>
            </w:pPr>
            <w:r w:rsidRPr="008743FD">
              <w:rPr>
                <w:rFonts w:ascii="Arial Narrow" w:hAnsi="Arial Narrow" w:cs="Arial"/>
                <w:sz w:val="20"/>
                <w:szCs w:val="20"/>
                <w:lang w:val="sk-SK"/>
              </w:rPr>
              <w:t>Bez osobitnej prílohy.</w:t>
            </w:r>
          </w:p>
          <w:p w14:paraId="44AFA5BE" w14:textId="77777777" w:rsidR="00601030" w:rsidRPr="008743FD" w:rsidRDefault="00601030" w:rsidP="00601030">
            <w:pPr>
              <w:ind w:left="-40"/>
              <w:jc w:val="both"/>
              <w:rPr>
                <w:rFonts w:ascii="Arial Narrow" w:hAnsi="Arial Narrow"/>
                <w:b/>
                <w:sz w:val="20"/>
                <w:szCs w:val="20"/>
                <w:lang w:val="sk-SK"/>
              </w:rPr>
            </w:pPr>
          </w:p>
          <w:p w14:paraId="21765240" w14:textId="77777777" w:rsidR="00601030" w:rsidRPr="008743FD" w:rsidRDefault="00601030" w:rsidP="00601030">
            <w:pPr>
              <w:ind w:left="-40"/>
              <w:jc w:val="both"/>
              <w:rPr>
                <w:rFonts w:ascii="Arial Narrow" w:hAnsi="Arial Narrow"/>
                <w:b/>
                <w:sz w:val="20"/>
                <w:szCs w:val="20"/>
                <w:lang w:val="sk-SK"/>
              </w:rPr>
            </w:pPr>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p>
          <w:p w14:paraId="533E2E20" w14:textId="77777777" w:rsidR="00601030" w:rsidRPr="008743FD" w:rsidRDefault="00601030" w:rsidP="00601030">
            <w:pPr>
              <w:spacing w:before="120"/>
              <w:ind w:left="-40"/>
              <w:jc w:val="both"/>
              <w:rPr>
                <w:rFonts w:ascii="Arial Narrow" w:hAnsi="Arial Narrow"/>
                <w:b/>
                <w:sz w:val="20"/>
                <w:szCs w:val="20"/>
                <w:lang w:val="sk-SK"/>
              </w:rPr>
            </w:pPr>
            <w:r w:rsidRPr="008743FD">
              <w:rPr>
                <w:rFonts w:ascii="Arial Narrow" w:hAnsi="Arial Narrow"/>
                <w:b/>
                <w:sz w:val="20"/>
                <w:szCs w:val="20"/>
                <w:lang w:val="sk-SK"/>
              </w:rPr>
              <w:t xml:space="preserve">Formulár ŽoNFP </w:t>
            </w:r>
          </w:p>
          <w:p w14:paraId="137C6967" w14:textId="77777777" w:rsidR="00355C95" w:rsidRPr="008743FD" w:rsidRDefault="00355C95" w:rsidP="002B1A78">
            <w:pPr>
              <w:spacing w:before="120"/>
              <w:jc w:val="both"/>
              <w:rPr>
                <w:rFonts w:ascii="Arial Narrow" w:hAnsi="Arial Narrow"/>
                <w:sz w:val="20"/>
                <w:szCs w:val="20"/>
                <w:lang w:val="sk-SK"/>
              </w:rPr>
            </w:pPr>
          </w:p>
        </w:tc>
        <w:tc>
          <w:tcPr>
            <w:tcW w:w="2126" w:type="dxa"/>
            <w:shd w:val="clear" w:color="auto" w:fill="auto"/>
          </w:tcPr>
          <w:p w14:paraId="26E45DD9" w14:textId="77777777" w:rsidR="00355C95"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GEN01105</w:t>
            </w:r>
          </w:p>
          <w:p w14:paraId="21F127F9" w14:textId="77777777" w:rsidR="00601030" w:rsidRPr="008743FD" w:rsidRDefault="00601030" w:rsidP="002B1A78">
            <w:pPr>
              <w:pStyle w:val="Default"/>
              <w:spacing w:before="120"/>
              <w:rPr>
                <w:rFonts w:ascii="Arial Narrow" w:hAnsi="Arial Narrow"/>
                <w:color w:val="auto"/>
                <w:sz w:val="20"/>
                <w:szCs w:val="20"/>
                <w:lang w:val="sk-SK"/>
              </w:rPr>
            </w:pPr>
            <w:r w:rsidRPr="008743FD">
              <w:rPr>
                <w:rFonts w:ascii="Arial Narrow" w:hAnsi="Arial Narrow"/>
                <w:color w:val="auto"/>
                <w:sz w:val="20"/>
                <w:szCs w:val="20"/>
                <w:lang w:val="sk-SK"/>
              </w:rPr>
              <w:t>Maximálna a minimálna výška príspevku (projektu realizovaného z PO 8 OPII)</w:t>
            </w:r>
          </w:p>
        </w:tc>
      </w:tr>
      <w:tr w:rsidR="00E12AC3" w:rsidRPr="008743FD" w14:paraId="70725526" w14:textId="77777777" w:rsidTr="002B1A78">
        <w:trPr>
          <w:trHeight w:val="20"/>
          <w:ins w:id="134" w:author="21" w:date="2021-03-16T15:53:00Z"/>
        </w:trPr>
        <w:tc>
          <w:tcPr>
            <w:tcW w:w="539" w:type="dxa"/>
            <w:shd w:val="clear" w:color="auto" w:fill="D9D9D9"/>
          </w:tcPr>
          <w:p w14:paraId="34E4567C" w14:textId="77777777" w:rsidR="00E12AC3" w:rsidRPr="008743FD" w:rsidRDefault="00E12AC3" w:rsidP="00355C95">
            <w:pPr>
              <w:pStyle w:val="Odsekzoznamu"/>
              <w:numPr>
                <w:ilvl w:val="0"/>
                <w:numId w:val="4"/>
              </w:numPr>
              <w:spacing w:before="120"/>
              <w:ind w:left="426"/>
              <w:jc w:val="center"/>
              <w:rPr>
                <w:ins w:id="135" w:author="21" w:date="2021-03-16T15:53:00Z"/>
                <w:rFonts w:ascii="Arial Narrow" w:hAnsi="Arial Narrow" w:cs="Calibri"/>
                <w:b/>
                <w:sz w:val="20"/>
                <w:szCs w:val="20"/>
              </w:rPr>
            </w:pPr>
          </w:p>
        </w:tc>
        <w:tc>
          <w:tcPr>
            <w:tcW w:w="1985" w:type="dxa"/>
            <w:shd w:val="clear" w:color="auto" w:fill="D9D9D9"/>
          </w:tcPr>
          <w:p w14:paraId="36D6A2C5" w14:textId="77777777" w:rsidR="00E12AC3" w:rsidRPr="008743FD" w:rsidRDefault="00E12AC3" w:rsidP="002B1A78">
            <w:pPr>
              <w:pStyle w:val="Default"/>
              <w:spacing w:before="120"/>
              <w:rPr>
                <w:ins w:id="136" w:author="21" w:date="2021-03-16T15:53:00Z"/>
                <w:rFonts w:ascii="Arial Narrow" w:hAnsi="Arial Narrow"/>
                <w:b/>
                <w:bCs/>
                <w:color w:val="auto"/>
                <w:sz w:val="20"/>
                <w:szCs w:val="20"/>
                <w:lang w:val="sk-SK"/>
              </w:rPr>
            </w:pPr>
            <w:ins w:id="137" w:author="21" w:date="2021-03-16T15:54:00Z">
              <w:r w:rsidRPr="008743FD">
                <w:rPr>
                  <w:rFonts w:ascii="Arial Narrow" w:hAnsi="Arial Narrow"/>
                  <w:b/>
                  <w:bCs/>
                  <w:color w:val="auto"/>
                  <w:sz w:val="20"/>
                  <w:szCs w:val="20"/>
                  <w:lang w:val="sk-SK"/>
                </w:rPr>
                <w:t xml:space="preserve">Podmienka, že výdavky projektu sú oprávnené </w:t>
              </w:r>
            </w:ins>
          </w:p>
        </w:tc>
        <w:tc>
          <w:tcPr>
            <w:tcW w:w="5032" w:type="dxa"/>
            <w:shd w:val="clear" w:color="auto" w:fill="F2F2F2"/>
          </w:tcPr>
          <w:p w14:paraId="632F4398" w14:textId="77777777" w:rsidR="00E12AC3" w:rsidRPr="008743FD" w:rsidRDefault="00E12AC3" w:rsidP="00B172CC">
            <w:pPr>
              <w:spacing w:before="120"/>
              <w:jc w:val="both"/>
              <w:rPr>
                <w:ins w:id="138" w:author="21" w:date="2021-03-16T15:54:00Z"/>
                <w:rFonts w:ascii="Arial Narrow" w:hAnsi="Arial Narrow"/>
                <w:sz w:val="20"/>
                <w:szCs w:val="20"/>
                <w:lang w:val="sk-SK"/>
              </w:rPr>
            </w:pPr>
            <w:ins w:id="139" w:author="21" w:date="2021-03-16T15:54:00Z">
              <w:r w:rsidRPr="008743FD">
                <w:rPr>
                  <w:rFonts w:ascii="Arial Narrow" w:hAnsi="Arial Narrow"/>
                  <w:sz w:val="20"/>
                  <w:szCs w:val="20"/>
                  <w:lang w:val="sk-SK"/>
                </w:rPr>
                <w:t xml:space="preserve">Výdavky projektu musia byť </w:t>
              </w:r>
              <w:r w:rsidRPr="008743FD">
                <w:rPr>
                  <w:rFonts w:ascii="Arial Narrow" w:hAnsi="Arial Narrow"/>
                  <w:sz w:val="20"/>
                  <w:szCs w:val="20"/>
                  <w:u w:val="single"/>
                  <w:lang w:val="sk-SK"/>
                </w:rPr>
                <w:t>preukázateľne oprávnené</w:t>
              </w:r>
              <w:r w:rsidRPr="008743FD">
                <w:rPr>
                  <w:rFonts w:ascii="Arial Narrow" w:hAnsi="Arial Narrow"/>
                  <w:sz w:val="20"/>
                  <w:szCs w:val="20"/>
                  <w:lang w:val="sk-SK"/>
                </w:rPr>
                <w:t xml:space="preserve"> na financovanie z OPII v súlade s </w:t>
              </w:r>
              <w:r w:rsidRPr="008743FD">
                <w:rPr>
                  <w:rFonts w:ascii="Arial Narrow" w:hAnsi="Arial Narrow"/>
                  <w:b/>
                  <w:bCs/>
                  <w:i/>
                  <w:iCs/>
                  <w:sz w:val="20"/>
                  <w:szCs w:val="20"/>
                  <w:lang w:val="sk-SK"/>
                </w:rPr>
                <w:t xml:space="preserve">Príručkou k oprávnenosti výdavkov OPII, </w:t>
              </w:r>
              <w:r w:rsidRPr="008743FD">
                <w:rPr>
                  <w:rFonts w:ascii="Arial Narrow" w:hAnsi="Arial Narrow"/>
                  <w:sz w:val="20"/>
                  <w:szCs w:val="20"/>
                  <w:lang w:val="sk-SK"/>
                </w:rPr>
                <w:t xml:space="preserve">ktorej aktuálna verzia je zverejnená na </w:t>
              </w:r>
              <w:r w:rsidRPr="008743FD">
                <w:fldChar w:fldCharType="begin"/>
              </w:r>
              <w:r w:rsidRPr="008743FD">
                <w:rPr>
                  <w:lang w:val="sk-SK"/>
                </w:rPr>
                <w:instrText xml:space="preserve"> HYPERLINK "http://www.opii.gov.sk" </w:instrText>
              </w:r>
              <w:r w:rsidRPr="008743FD">
                <w:fldChar w:fldCharType="separate"/>
              </w:r>
              <w:r w:rsidRPr="008743FD">
                <w:rPr>
                  <w:rStyle w:val="Hypertextovprepojenie"/>
                  <w:rFonts w:ascii="Arial Narrow" w:hAnsi="Arial Narrow"/>
                  <w:sz w:val="20"/>
                  <w:szCs w:val="20"/>
                  <w:lang w:val="sk-SK"/>
                </w:rPr>
                <w:t>www.opii.gov.sk</w:t>
              </w:r>
              <w:r w:rsidRPr="008743FD">
                <w:rPr>
                  <w:rStyle w:val="Hypertextovprepojenie"/>
                  <w:rFonts w:ascii="Arial Narrow" w:hAnsi="Arial Narrow"/>
                  <w:sz w:val="20"/>
                  <w:szCs w:val="20"/>
                  <w:lang w:val="sk-SK"/>
                </w:rPr>
                <w:fldChar w:fldCharType="end"/>
              </w:r>
              <w:r w:rsidRPr="008743FD">
                <w:rPr>
                  <w:rFonts w:ascii="Arial Narrow" w:hAnsi="Arial Narrow"/>
                  <w:color w:val="0000FF"/>
                  <w:sz w:val="20"/>
                  <w:szCs w:val="20"/>
                  <w:lang w:val="sk-SK"/>
                </w:rPr>
                <w:t>.</w:t>
              </w:r>
              <w:r w:rsidRPr="008743FD">
                <w:rPr>
                  <w:rFonts w:ascii="Arial Narrow" w:hAnsi="Arial Narrow"/>
                  <w:sz w:val="20"/>
                  <w:szCs w:val="20"/>
                  <w:lang w:val="sk-SK"/>
                </w:rPr>
                <w:t xml:space="preserve"> </w:t>
              </w:r>
            </w:ins>
          </w:p>
          <w:p w14:paraId="27410ADE" w14:textId="77777777" w:rsidR="00E12AC3" w:rsidRPr="008743FD" w:rsidRDefault="00E12AC3" w:rsidP="002B1A78">
            <w:pPr>
              <w:spacing w:before="120"/>
              <w:jc w:val="both"/>
              <w:rPr>
                <w:ins w:id="140" w:author="21" w:date="2021-03-16T15:53:00Z"/>
                <w:rFonts w:ascii="Arial Narrow" w:hAnsi="Arial Narrow"/>
                <w:sz w:val="20"/>
                <w:szCs w:val="20"/>
                <w:lang w:val="sk-SK"/>
              </w:rPr>
            </w:pPr>
          </w:p>
        </w:tc>
        <w:tc>
          <w:tcPr>
            <w:tcW w:w="5032" w:type="dxa"/>
            <w:shd w:val="clear" w:color="auto" w:fill="auto"/>
          </w:tcPr>
          <w:p w14:paraId="054AA8AA" w14:textId="77777777" w:rsidR="00E12AC3" w:rsidRPr="008743FD" w:rsidRDefault="00E12AC3" w:rsidP="00B172CC">
            <w:pPr>
              <w:ind w:left="-40"/>
              <w:jc w:val="both"/>
              <w:rPr>
                <w:ins w:id="141" w:author="21" w:date="2021-03-16T15:54:00Z"/>
                <w:rFonts w:ascii="Arial Narrow" w:hAnsi="Arial Narrow"/>
                <w:b/>
                <w:sz w:val="20"/>
                <w:szCs w:val="20"/>
                <w:lang w:val="sk-SK"/>
              </w:rPr>
            </w:pPr>
            <w:ins w:id="142" w:author="21" w:date="2021-03-16T15:54:00Z">
              <w:r w:rsidRPr="008743FD">
                <w:rPr>
                  <w:rFonts w:ascii="Arial Narrow" w:hAnsi="Arial Narrow"/>
                  <w:b/>
                  <w:sz w:val="20"/>
                  <w:szCs w:val="20"/>
                  <w:u w:val="single"/>
                  <w:lang w:val="sk-SK"/>
                </w:rPr>
                <w:t>Forma preukázania</w:t>
              </w:r>
              <w:r w:rsidRPr="008743FD">
                <w:rPr>
                  <w:rFonts w:ascii="Arial Narrow" w:hAnsi="Arial Narrow"/>
                  <w:b/>
                  <w:sz w:val="20"/>
                  <w:szCs w:val="20"/>
                  <w:lang w:val="sk-SK"/>
                </w:rPr>
                <w:t xml:space="preserve">: </w:t>
              </w:r>
            </w:ins>
          </w:p>
          <w:p w14:paraId="1C353636" w14:textId="77777777" w:rsidR="00E12AC3" w:rsidRPr="008743FD" w:rsidRDefault="00E12AC3" w:rsidP="00B172CC">
            <w:pPr>
              <w:spacing w:before="120"/>
              <w:ind w:left="-40"/>
              <w:jc w:val="both"/>
              <w:rPr>
                <w:ins w:id="143" w:author="21" w:date="2021-03-16T15:54:00Z"/>
                <w:rFonts w:ascii="Arial Narrow" w:hAnsi="Arial Narrow"/>
                <w:b/>
                <w:sz w:val="20"/>
                <w:szCs w:val="20"/>
                <w:lang w:val="sk-SK"/>
              </w:rPr>
            </w:pPr>
            <w:ins w:id="144" w:author="21" w:date="2021-03-16T15:54:00Z">
              <w:r w:rsidRPr="008743FD">
                <w:rPr>
                  <w:rFonts w:ascii="Arial Narrow" w:hAnsi="Arial Narrow"/>
                  <w:b/>
                  <w:sz w:val="20"/>
                  <w:szCs w:val="20"/>
                  <w:lang w:val="sk-SK"/>
                </w:rPr>
                <w:t xml:space="preserve">Formulár ŽoNFP </w:t>
              </w:r>
            </w:ins>
          </w:p>
          <w:p w14:paraId="406D6ECA" w14:textId="77777777" w:rsidR="00E12AC3" w:rsidRPr="008743FD" w:rsidRDefault="00E12AC3" w:rsidP="00B172CC">
            <w:pPr>
              <w:spacing w:before="120"/>
              <w:ind w:left="-40"/>
              <w:jc w:val="both"/>
              <w:rPr>
                <w:ins w:id="145" w:author="21" w:date="2021-03-16T15:54:00Z"/>
                <w:rFonts w:ascii="Arial Narrow" w:hAnsi="Arial Narrow"/>
                <w:b/>
                <w:sz w:val="20"/>
                <w:szCs w:val="20"/>
                <w:lang w:val="sk-SK"/>
              </w:rPr>
            </w:pPr>
            <w:ins w:id="146" w:author="21" w:date="2021-03-16T15:54:00Z">
              <w:r w:rsidRPr="008743FD">
                <w:rPr>
                  <w:rFonts w:ascii="Arial Narrow" w:hAnsi="Arial Narrow"/>
                  <w:b/>
                  <w:sz w:val="20"/>
                  <w:szCs w:val="20"/>
                  <w:lang w:val="sk-SK"/>
                </w:rPr>
                <w:t>Príloha ŽoNFP</w:t>
              </w:r>
            </w:ins>
          </w:p>
          <w:p w14:paraId="41400590" w14:textId="77777777" w:rsidR="00E12AC3" w:rsidRPr="008743FD" w:rsidRDefault="00E12AC3" w:rsidP="00B172CC">
            <w:pPr>
              <w:ind w:left="-40"/>
              <w:jc w:val="both"/>
              <w:rPr>
                <w:ins w:id="147" w:author="21" w:date="2021-03-16T15:54:00Z"/>
                <w:rFonts w:ascii="Arial Narrow" w:hAnsi="Arial Narrow"/>
                <w:sz w:val="20"/>
                <w:szCs w:val="20"/>
                <w:lang w:val="sk-SK"/>
              </w:rPr>
            </w:pPr>
            <w:ins w:id="148" w:author="21" w:date="2021-03-16T15:54:00Z">
              <w:r w:rsidRPr="008743FD">
                <w:rPr>
                  <w:rFonts w:ascii="Arial Narrow" w:hAnsi="Arial Narrow"/>
                  <w:b/>
                  <w:sz w:val="20"/>
                  <w:szCs w:val="20"/>
                  <w:lang w:val="sk-SK"/>
                </w:rPr>
                <w:t xml:space="preserve">Podporná dokumentácia k oprávnenosti výdavkov </w:t>
              </w:r>
              <w:r w:rsidRPr="008743FD">
                <w:rPr>
                  <w:rFonts w:ascii="Arial Narrow" w:hAnsi="Arial Narrow"/>
                  <w:sz w:val="20"/>
                  <w:szCs w:val="20"/>
                  <w:lang w:val="sk-SK"/>
                </w:rPr>
                <w:t xml:space="preserve"> (Rozpočet projektu, Komentár k rozpočtu projektu, Záznam z vyhodnotenia prieskumu trhu</w:t>
              </w:r>
              <w:r w:rsidRPr="008743FD">
                <w:rPr>
                  <w:rStyle w:val="Odkaznapoznmkupodiarou"/>
                  <w:szCs w:val="20"/>
                  <w:lang w:val="sk-SK"/>
                </w:rPr>
                <w:footnoteReference w:id="10"/>
              </w:r>
              <w:r w:rsidRPr="008743FD">
                <w:rPr>
                  <w:rFonts w:ascii="Arial Narrow" w:hAnsi="Arial Narrow"/>
                  <w:sz w:val="20"/>
                  <w:szCs w:val="20"/>
                  <w:lang w:val="sk-SK"/>
                </w:rPr>
                <w:t>)</w:t>
              </w:r>
              <w:r w:rsidRPr="008743FD">
                <w:rPr>
                  <w:rStyle w:val="Odkaznapoznmkupodiarou"/>
                  <w:szCs w:val="20"/>
                  <w:lang w:val="sk-SK"/>
                </w:rPr>
                <w:footnoteReference w:id="11"/>
              </w:r>
            </w:ins>
          </w:p>
          <w:p w14:paraId="50223868" w14:textId="77777777" w:rsidR="00E12AC3" w:rsidRPr="008743FD" w:rsidRDefault="00E12AC3" w:rsidP="00B172CC">
            <w:pPr>
              <w:ind w:left="-40"/>
              <w:jc w:val="both"/>
              <w:rPr>
                <w:ins w:id="153" w:author="21" w:date="2021-03-16T15:54:00Z"/>
                <w:rFonts w:ascii="Arial Narrow" w:hAnsi="Arial Narrow"/>
                <w:b/>
                <w:sz w:val="20"/>
                <w:szCs w:val="20"/>
                <w:lang w:val="sk-SK"/>
              </w:rPr>
            </w:pPr>
          </w:p>
          <w:p w14:paraId="4BDAD87B" w14:textId="77777777" w:rsidR="00E12AC3" w:rsidRPr="008743FD" w:rsidRDefault="00E12AC3" w:rsidP="00B172CC">
            <w:pPr>
              <w:ind w:left="-40"/>
              <w:jc w:val="both"/>
              <w:rPr>
                <w:ins w:id="154" w:author="21" w:date="2021-03-16T15:54:00Z"/>
                <w:rFonts w:ascii="Arial Narrow" w:hAnsi="Arial Narrow"/>
                <w:b/>
                <w:sz w:val="20"/>
                <w:szCs w:val="20"/>
                <w:lang w:val="sk-SK"/>
              </w:rPr>
            </w:pPr>
            <w:ins w:id="155" w:author="21" w:date="2021-03-16T15:54:00Z">
              <w:r w:rsidRPr="008743FD">
                <w:rPr>
                  <w:rFonts w:ascii="Arial Narrow" w:hAnsi="Arial Narrow"/>
                  <w:b/>
                  <w:sz w:val="20"/>
                  <w:szCs w:val="20"/>
                  <w:u w:val="single"/>
                  <w:lang w:val="sk-SK"/>
                </w:rPr>
                <w:t>Spôsob overenia</w:t>
              </w:r>
              <w:r w:rsidRPr="008743FD">
                <w:rPr>
                  <w:rFonts w:ascii="Arial Narrow" w:hAnsi="Arial Narrow"/>
                  <w:b/>
                  <w:sz w:val="20"/>
                  <w:szCs w:val="20"/>
                  <w:lang w:val="sk-SK"/>
                </w:rPr>
                <w:t>:</w:t>
              </w:r>
            </w:ins>
          </w:p>
          <w:p w14:paraId="25AFB356" w14:textId="77777777" w:rsidR="00E12AC3" w:rsidRPr="008743FD" w:rsidRDefault="00E12AC3">
            <w:pPr>
              <w:spacing w:before="120"/>
              <w:ind w:left="-40"/>
              <w:jc w:val="both"/>
              <w:rPr>
                <w:ins w:id="156" w:author="21" w:date="2021-03-16T15:53:00Z"/>
                <w:rFonts w:ascii="Arial Narrow" w:hAnsi="Arial Narrow"/>
                <w:b/>
                <w:sz w:val="20"/>
                <w:szCs w:val="20"/>
                <w:u w:val="single"/>
                <w:lang w:val="sk-SK"/>
              </w:rPr>
              <w:pPrChange w:id="157" w:author="21" w:date="2021-03-16T16:18:00Z">
                <w:pPr>
                  <w:ind w:left="-40"/>
                  <w:jc w:val="both"/>
                </w:pPr>
              </w:pPrChange>
            </w:pPr>
            <w:ins w:id="158" w:author="21" w:date="2021-03-16T15:54:00Z">
              <w:r w:rsidRPr="008743FD">
                <w:rPr>
                  <w:rFonts w:ascii="Arial Narrow" w:hAnsi="Arial Narrow"/>
                  <w:b/>
                  <w:sz w:val="20"/>
                  <w:szCs w:val="20"/>
                  <w:lang w:val="sk-SK"/>
                </w:rPr>
                <w:t>Formulár ŽoNFP a prílohy ŽoNFP</w:t>
              </w:r>
            </w:ins>
          </w:p>
        </w:tc>
        <w:tc>
          <w:tcPr>
            <w:tcW w:w="2126" w:type="dxa"/>
            <w:shd w:val="clear" w:color="auto" w:fill="auto"/>
          </w:tcPr>
          <w:p w14:paraId="607FBD1C" w14:textId="77777777" w:rsidR="00E12AC3" w:rsidRPr="008743FD" w:rsidRDefault="00E12AC3" w:rsidP="00B172CC">
            <w:pPr>
              <w:spacing w:before="120"/>
              <w:rPr>
                <w:ins w:id="159" w:author="21" w:date="2021-03-16T15:54:00Z"/>
                <w:rFonts w:ascii="Arial Narrow" w:hAnsi="Arial Narrow"/>
                <w:sz w:val="20"/>
                <w:szCs w:val="20"/>
                <w:lang w:val="sk-SK"/>
              </w:rPr>
            </w:pPr>
            <w:ins w:id="160" w:author="21" w:date="2021-03-16T15:54:00Z">
              <w:r w:rsidRPr="008743FD">
                <w:rPr>
                  <w:rFonts w:ascii="Arial Narrow" w:hAnsi="Arial Narrow"/>
                  <w:sz w:val="20"/>
                  <w:szCs w:val="20"/>
                  <w:lang w:val="sk-SK"/>
                </w:rPr>
                <w:t>GEN00014</w:t>
              </w:r>
            </w:ins>
          </w:p>
          <w:p w14:paraId="1F86D755" w14:textId="77777777" w:rsidR="00E12AC3" w:rsidRDefault="00E12AC3" w:rsidP="002B1A78">
            <w:pPr>
              <w:pStyle w:val="Default"/>
              <w:spacing w:before="120"/>
              <w:rPr>
                <w:ins w:id="161" w:author="GC" w:date="2021-05-06T14:51:00Z"/>
                <w:rFonts w:ascii="Arial Narrow" w:hAnsi="Arial Narrow"/>
                <w:sz w:val="20"/>
                <w:szCs w:val="20"/>
                <w:lang w:val="sk-SK"/>
              </w:rPr>
            </w:pPr>
            <w:ins w:id="162" w:author="21" w:date="2021-03-16T15:54:00Z">
              <w:r w:rsidRPr="008743FD">
                <w:rPr>
                  <w:rFonts w:ascii="Arial Narrow" w:hAnsi="Arial Narrow"/>
                  <w:sz w:val="20"/>
                  <w:szCs w:val="20"/>
                  <w:lang w:val="sk-SK"/>
                </w:rPr>
                <w:t>Podporná dokumentácia preukazujúca oprávnenosť výdavkov a/alebo nárokovanej výšky oprávnených výdavkov</w:t>
              </w:r>
            </w:ins>
            <w:ins w:id="163" w:author="GC" w:date="2021-05-06T14:51:00Z">
              <w:r w:rsidR="00273F74">
                <w:rPr>
                  <w:rFonts w:ascii="Arial Narrow" w:hAnsi="Arial Narrow"/>
                  <w:sz w:val="20"/>
                  <w:szCs w:val="20"/>
                  <w:lang w:val="sk-SK"/>
                </w:rPr>
                <w:t>.</w:t>
              </w:r>
            </w:ins>
          </w:p>
          <w:p w14:paraId="12FF8A89" w14:textId="77777777" w:rsidR="00273F74" w:rsidRPr="003E50A7" w:rsidRDefault="00273F74" w:rsidP="002B1A78">
            <w:pPr>
              <w:pStyle w:val="Default"/>
              <w:spacing w:before="120"/>
              <w:rPr>
                <w:ins w:id="164" w:author="21" w:date="2021-03-16T15:53:00Z"/>
                <w:rFonts w:ascii="Arial Narrow" w:hAnsi="Arial Narrow"/>
                <w:color w:val="auto"/>
                <w:sz w:val="20"/>
                <w:szCs w:val="20"/>
                <w:lang w:val="sk-SK"/>
              </w:rPr>
            </w:pPr>
            <w:ins w:id="165" w:author="GC" w:date="2021-05-06T14:51:00Z">
              <w:r w:rsidRPr="003E50A7">
                <w:rPr>
                  <w:rFonts w:ascii="Arial Narrow" w:hAnsi="Arial Narrow"/>
                  <w:sz w:val="20"/>
                  <w:szCs w:val="20"/>
                  <w:lang w:val="sk-SK"/>
                </w:rPr>
                <w:t>FAKULTATÍVNA podmienka</w:t>
              </w:r>
            </w:ins>
          </w:p>
        </w:tc>
      </w:tr>
    </w:tbl>
    <w:p w14:paraId="6D399986" w14:textId="77777777" w:rsidR="00355C95" w:rsidRPr="008743FD" w:rsidRDefault="00355C95" w:rsidP="00355C95">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Vzhľadom na to, že k vybraným prílohám ŽoNFP predkladá žiadateľ jedno súhrnné čestné vyhlásenie, žiadateľ v písomnej verzii príloh k ŽoNFP toto čestné vyhlásenie priradí k prílohe s najnižším poradovým číslom.</w:t>
      </w:r>
    </w:p>
    <w:p w14:paraId="55C39A4C" w14:textId="77777777" w:rsidR="00A80B56" w:rsidRPr="008743FD" w:rsidRDefault="00355C95" w:rsidP="00476253">
      <w:pPr>
        <w:tabs>
          <w:tab w:val="num" w:pos="0"/>
        </w:tabs>
        <w:spacing w:before="120"/>
        <w:jc w:val="both"/>
        <w:rPr>
          <w:rFonts w:ascii="Arial Narrow" w:hAnsi="Arial Narrow" w:cs="Calibri"/>
          <w:bCs/>
          <w:sz w:val="22"/>
          <w:szCs w:val="22"/>
          <w:lang w:val="sk-SK"/>
        </w:rPr>
      </w:pPr>
      <w:r w:rsidRPr="008743FD">
        <w:rPr>
          <w:rFonts w:ascii="Arial Narrow" w:hAnsi="Arial Narrow" w:cs="Calibri"/>
          <w:bCs/>
          <w:sz w:val="22"/>
          <w:szCs w:val="22"/>
          <w:lang w:val="sk-SK"/>
        </w:rPr>
        <w:t xml:space="preserve">Ak žiadateľ nepredkladá niektorú z povinných príloh ŽoNFP z dôvodu, že nie je pre žiadateľa relevantná, žiadateľ </w:t>
      </w:r>
      <w:r w:rsidR="007E745A" w:rsidRPr="008743FD">
        <w:rPr>
          <w:rFonts w:ascii="Arial Narrow" w:hAnsi="Arial Narrow" w:cs="Calibri"/>
          <w:bCs/>
          <w:sz w:val="22"/>
          <w:szCs w:val="22"/>
          <w:lang w:val="sk-SK"/>
        </w:rPr>
        <w:t xml:space="preserve">predloží </w:t>
      </w:r>
      <w:r w:rsidR="00850B63" w:rsidRPr="008743FD">
        <w:rPr>
          <w:rFonts w:ascii="Arial Narrow" w:hAnsi="Arial Narrow" w:cs="Calibri"/>
          <w:bCs/>
          <w:sz w:val="22"/>
          <w:szCs w:val="22"/>
          <w:lang w:val="sk-SK"/>
        </w:rPr>
        <w:t xml:space="preserve">Súhrnné </w:t>
      </w:r>
      <w:r w:rsidRPr="008743FD">
        <w:rPr>
          <w:rFonts w:ascii="Arial Narrow" w:hAnsi="Arial Narrow" w:cs="Calibri"/>
          <w:bCs/>
          <w:sz w:val="22"/>
          <w:szCs w:val="22"/>
          <w:lang w:val="sk-SK"/>
        </w:rPr>
        <w:t>čestn</w:t>
      </w:r>
      <w:r w:rsidR="007E745A" w:rsidRPr="008743FD">
        <w:rPr>
          <w:rFonts w:ascii="Arial Narrow" w:hAnsi="Arial Narrow" w:cs="Calibri"/>
          <w:bCs/>
          <w:sz w:val="22"/>
          <w:szCs w:val="22"/>
          <w:lang w:val="sk-SK"/>
        </w:rPr>
        <w:t>é</w:t>
      </w:r>
      <w:r w:rsidRPr="008743FD">
        <w:rPr>
          <w:rFonts w:ascii="Arial Narrow" w:hAnsi="Arial Narrow" w:cs="Calibri"/>
          <w:bCs/>
          <w:sz w:val="22"/>
          <w:szCs w:val="22"/>
          <w:lang w:val="sk-SK"/>
        </w:rPr>
        <w:t xml:space="preserve"> vyhlásen</w:t>
      </w:r>
      <w:r w:rsidR="007E745A" w:rsidRPr="008743FD">
        <w:rPr>
          <w:rFonts w:ascii="Arial Narrow" w:hAnsi="Arial Narrow" w:cs="Calibri"/>
          <w:bCs/>
          <w:sz w:val="22"/>
          <w:szCs w:val="22"/>
          <w:lang w:val="sk-SK"/>
        </w:rPr>
        <w:t>ie</w:t>
      </w:r>
      <w:r w:rsidR="00850B63"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2"/>
      </w:r>
      <w:r w:rsidRPr="008743FD">
        <w:rPr>
          <w:rFonts w:ascii="Arial Narrow" w:hAnsi="Arial Narrow" w:cs="Calibri"/>
          <w:bCs/>
          <w:sz w:val="22"/>
          <w:szCs w:val="22"/>
          <w:lang w:val="sk-SK"/>
        </w:rPr>
        <w:t xml:space="preserve"> </w:t>
      </w:r>
      <w:r w:rsidR="007E745A" w:rsidRPr="008743FD">
        <w:rPr>
          <w:rFonts w:ascii="Arial Narrow" w:hAnsi="Arial Narrow" w:cs="Calibri"/>
          <w:bCs/>
          <w:sz w:val="22"/>
          <w:szCs w:val="22"/>
          <w:lang w:val="sk-SK"/>
        </w:rPr>
        <w:t xml:space="preserve">k </w:t>
      </w:r>
      <w:r w:rsidRPr="008743FD">
        <w:rPr>
          <w:rFonts w:ascii="Arial Narrow" w:hAnsi="Arial Narrow" w:cs="Calibri"/>
          <w:bCs/>
          <w:sz w:val="22"/>
          <w:szCs w:val="22"/>
          <w:lang w:val="sk-SK"/>
        </w:rPr>
        <w:t>nerelevantnosti prílohy. Ak žiadateľ v rámci originálu ŽoNFP predkladá kópiu niektorej z povinných príloh ŽoNFP, žiadateľ v</w:t>
      </w:r>
      <w:r w:rsidR="00961FA0" w:rsidRPr="008743FD">
        <w:rPr>
          <w:rFonts w:ascii="Arial Narrow" w:hAnsi="Arial Narrow" w:cs="Calibri"/>
          <w:bCs/>
          <w:sz w:val="22"/>
          <w:szCs w:val="22"/>
          <w:lang w:val="sk-SK"/>
        </w:rPr>
        <w:t xml:space="preserve"> Súhrnnom </w:t>
      </w:r>
      <w:r w:rsidRPr="008743FD">
        <w:rPr>
          <w:rFonts w:ascii="Arial Narrow" w:hAnsi="Arial Narrow" w:cs="Calibri"/>
          <w:bCs/>
          <w:sz w:val="22"/>
          <w:szCs w:val="22"/>
          <w:lang w:val="sk-SK"/>
        </w:rPr>
        <w:t>čestnom vyhlásení</w:t>
      </w:r>
      <w:r w:rsidR="00961FA0" w:rsidRPr="008743FD">
        <w:rPr>
          <w:rFonts w:ascii="Arial Narrow" w:hAnsi="Arial Narrow" w:cs="Calibri"/>
          <w:bCs/>
          <w:sz w:val="22"/>
          <w:szCs w:val="22"/>
          <w:lang w:val="sk-SK"/>
        </w:rPr>
        <w:t xml:space="preserve"> (časť </w:t>
      </w:r>
      <w:r w:rsidR="00891EAA" w:rsidRPr="008743FD">
        <w:rPr>
          <w:rFonts w:ascii="Arial Narrow" w:hAnsi="Arial Narrow" w:cs="Calibri"/>
          <w:bCs/>
          <w:sz w:val="22"/>
          <w:szCs w:val="22"/>
          <w:lang w:val="sk-SK"/>
        </w:rPr>
        <w:t>III</w:t>
      </w:r>
      <w:r w:rsidR="00961FA0" w:rsidRPr="008743FD">
        <w:rPr>
          <w:rFonts w:ascii="Arial Narrow" w:hAnsi="Arial Narrow" w:cs="Calibri"/>
          <w:bCs/>
          <w:sz w:val="22"/>
          <w:szCs w:val="22"/>
          <w:lang w:val="sk-SK"/>
        </w:rPr>
        <w:t>.)</w:t>
      </w:r>
      <w:r w:rsidRPr="008743FD">
        <w:rPr>
          <w:rStyle w:val="Odkaznapoznmkupodiarou"/>
          <w:rFonts w:ascii="Arial Narrow" w:hAnsi="Arial Narrow" w:cs="Calibri"/>
          <w:bCs/>
          <w:sz w:val="22"/>
          <w:szCs w:val="22"/>
          <w:lang w:val="sk-SK"/>
        </w:rPr>
        <w:footnoteReference w:id="13"/>
      </w:r>
      <w:r w:rsidRPr="008743FD">
        <w:rPr>
          <w:rFonts w:ascii="Arial Narrow" w:hAnsi="Arial Narrow" w:cs="Calibri"/>
          <w:bCs/>
          <w:sz w:val="22"/>
          <w:szCs w:val="22"/>
          <w:lang w:val="sk-SK"/>
        </w:rPr>
        <w:t xml:space="preserve"> uvedie zhodu kópie s originálom.</w:t>
      </w:r>
      <w:r w:rsidR="009672FA" w:rsidRPr="008743FD">
        <w:rPr>
          <w:rFonts w:ascii="Arial Narrow" w:hAnsi="Arial Narrow" w:cs="Calibri"/>
          <w:bCs/>
          <w:sz w:val="22"/>
          <w:szCs w:val="22"/>
          <w:lang w:val="sk-SK"/>
        </w:rPr>
        <w:t xml:space="preserve"> Žiadateľ je povinný uchovávať originály dokumentov u seba a v prípade požiadavky RO OPII je povinný kedykoľvek v priebehu konania o žiadosti alebo implementácie projektu predložiť originál príslušného dokumentu.</w:t>
      </w:r>
    </w:p>
    <w:sectPr w:rsidR="00A80B56" w:rsidRPr="008743FD" w:rsidSect="00355C95">
      <w:headerReference w:type="default" r:id="rId18"/>
      <w:footerReference w:type="default" r:id="rId19"/>
      <w:pgSz w:w="16838" w:h="11906" w:orient="landscape"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7" w:author="KH" w:date="2021-04-14T11:49:00Z" w:initials="KH">
    <w:p w14:paraId="36DD7F4C" w14:textId="77777777" w:rsidR="00730793" w:rsidRDefault="00730793" w:rsidP="00730793">
      <w:pPr>
        <w:pStyle w:val="Textkomentra"/>
      </w:pPr>
      <w:r>
        <w:rPr>
          <w:rStyle w:val="Odkaznakomentr"/>
        </w:rPr>
        <w:annotationRef/>
      </w:r>
      <w:r>
        <w:t>Výnos MF bol zrušený touto vyhláškou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DD7F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E61C1" w14:textId="77777777" w:rsidR="009C404A" w:rsidRDefault="009C404A" w:rsidP="00355C95">
      <w:r>
        <w:separator/>
      </w:r>
    </w:p>
  </w:endnote>
  <w:endnote w:type="continuationSeparator" w:id="0">
    <w:p w14:paraId="1F24FD47" w14:textId="77777777" w:rsidR="009C404A" w:rsidRDefault="009C404A" w:rsidP="0035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410107"/>
      <w:docPartObj>
        <w:docPartGallery w:val="Page Numbers (Bottom of Page)"/>
        <w:docPartUnique/>
      </w:docPartObj>
    </w:sdtPr>
    <w:sdtEndPr/>
    <w:sdtContent>
      <w:p w14:paraId="16DE3AED" w14:textId="7DE2D549" w:rsidR="00355C95" w:rsidRDefault="00355C95">
        <w:pPr>
          <w:pStyle w:val="Pta"/>
          <w:jc w:val="right"/>
        </w:pPr>
        <w:r>
          <w:fldChar w:fldCharType="begin"/>
        </w:r>
        <w:r>
          <w:instrText>PAGE   \* MERGEFORMAT</w:instrText>
        </w:r>
        <w:r>
          <w:fldChar w:fldCharType="separate"/>
        </w:r>
        <w:r w:rsidR="003E50A7" w:rsidRPr="003E50A7">
          <w:rPr>
            <w:noProof/>
            <w:lang w:val="sk-SK"/>
          </w:rPr>
          <w:t>8</w:t>
        </w:r>
        <w:r>
          <w:fldChar w:fldCharType="end"/>
        </w:r>
      </w:p>
    </w:sdtContent>
  </w:sdt>
  <w:p w14:paraId="668745C0" w14:textId="77777777" w:rsidR="00355C95" w:rsidRDefault="00355C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2C71C" w14:textId="77777777" w:rsidR="009C404A" w:rsidRDefault="009C404A" w:rsidP="00355C95">
      <w:r>
        <w:separator/>
      </w:r>
    </w:p>
  </w:footnote>
  <w:footnote w:type="continuationSeparator" w:id="0">
    <w:p w14:paraId="41FA4FC8" w14:textId="77777777" w:rsidR="009C404A" w:rsidRDefault="009C404A" w:rsidP="00355C95">
      <w:r>
        <w:continuationSeparator/>
      </w:r>
    </w:p>
  </w:footnote>
  <w:footnote w:id="1">
    <w:p w14:paraId="68418947" w14:textId="77777777" w:rsidR="009B3C03" w:rsidRPr="00816822" w:rsidRDefault="009B3C03" w:rsidP="009B3C03">
      <w:pPr>
        <w:pStyle w:val="Textpoznmkypodiarou"/>
        <w:jc w:val="both"/>
        <w:rPr>
          <w:lang w:val="sk-SK"/>
        </w:rPr>
      </w:pPr>
      <w:r w:rsidRPr="00904E52">
        <w:rPr>
          <w:rStyle w:val="Odkaznapoznmkupodiarou"/>
          <w:rFonts w:eastAsia="Calibri"/>
          <w:lang w:val="sk-SK"/>
        </w:rPr>
        <w:footnoteRef/>
      </w:r>
      <w:r w:rsidRPr="00904E52">
        <w:rPr>
          <w:lang w:val="sk-SK"/>
        </w:rPr>
        <w:t xml:space="preserve"> </w:t>
      </w:r>
      <w:r w:rsidRPr="00904E52">
        <w:rPr>
          <w:rFonts w:ascii="Arial Narrow" w:hAnsi="Arial Narrow"/>
          <w:sz w:val="18"/>
          <w:szCs w:val="18"/>
          <w:lang w:val="sk-SK"/>
        </w:rPr>
        <w:t xml:space="preserve">Žiadateľ predkladá túto prílohu iba v prípade, ak osoba konajúca v mene žiadateľa je odlišná od štatutárneho orgánu žiadateľa. Táto osoba musí byť riadne splnomocnená na zastupovanie žiadateľa </w:t>
      </w:r>
      <w:r>
        <w:rPr>
          <w:rFonts w:ascii="Arial Narrow" w:hAnsi="Arial Narrow"/>
          <w:sz w:val="18"/>
          <w:szCs w:val="18"/>
          <w:lang w:val="sk-SK"/>
        </w:rPr>
        <w:t xml:space="preserve">vo vzťahu k ŽoNFP a/alebo </w:t>
      </w:r>
      <w:r w:rsidRPr="00904E52">
        <w:rPr>
          <w:rFonts w:ascii="Arial Narrow" w:hAnsi="Arial Narrow"/>
          <w:sz w:val="18"/>
          <w:szCs w:val="18"/>
          <w:lang w:val="sk-SK"/>
        </w:rPr>
        <w:t>konan</w:t>
      </w:r>
      <w:r>
        <w:rPr>
          <w:rFonts w:ascii="Arial Narrow" w:hAnsi="Arial Narrow"/>
          <w:sz w:val="18"/>
          <w:szCs w:val="18"/>
          <w:lang w:val="sk-SK"/>
        </w:rPr>
        <w:t>iu</w:t>
      </w:r>
      <w:r w:rsidRPr="00904E52">
        <w:rPr>
          <w:rFonts w:ascii="Arial Narrow" w:hAnsi="Arial Narrow"/>
          <w:sz w:val="18"/>
          <w:szCs w:val="18"/>
          <w:lang w:val="sk-SK"/>
        </w:rPr>
        <w:t xml:space="preserve"> o </w:t>
      </w:r>
      <w:r w:rsidRPr="00850B63">
        <w:rPr>
          <w:rFonts w:ascii="Arial Narrow" w:hAnsi="Arial Narrow"/>
          <w:sz w:val="18"/>
          <w:szCs w:val="18"/>
          <w:lang w:val="sk-SK"/>
        </w:rPr>
        <w:t xml:space="preserve">ŽoNFP. Túto prílohu predkladá žiadateľ </w:t>
      </w:r>
      <w:r w:rsidRPr="00850B63">
        <w:rPr>
          <w:rFonts w:ascii="Arial Narrow" w:hAnsi="Arial Narrow"/>
          <w:sz w:val="18"/>
          <w:szCs w:val="18"/>
          <w:u w:val="single"/>
          <w:lang w:val="sk-SK"/>
        </w:rPr>
        <w:t>vždy v každej ŽoNFP.</w:t>
      </w:r>
      <w:r w:rsidRPr="00816822">
        <w:rPr>
          <w:rFonts w:ascii="Arial Narrow" w:hAnsi="Arial Narrow"/>
          <w:sz w:val="18"/>
          <w:szCs w:val="18"/>
          <w:lang w:val="sk-SK"/>
        </w:rPr>
        <w:t xml:space="preserve"> </w:t>
      </w:r>
    </w:p>
  </w:footnote>
  <w:footnote w:id="2">
    <w:p w14:paraId="353C5CA3" w14:textId="77777777" w:rsidR="009B3C03" w:rsidRPr="00677A44" w:rsidRDefault="009B3C03" w:rsidP="009B3C0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Žiadateľ predkladá podľa vzoru Súhrnného čestného vyhlásenia, ktoré je uvedené v prílohe 2 týchto Postupov TP.</w:t>
      </w:r>
    </w:p>
  </w:footnote>
  <w:footnote w:id="3">
    <w:p w14:paraId="67BA9CA6" w14:textId="77777777" w:rsidR="000D2D89" w:rsidRPr="00476253" w:rsidDel="00E12AC3" w:rsidRDefault="000D2D89" w:rsidP="000D2D89">
      <w:pPr>
        <w:pStyle w:val="Textpoznmkypodiarou"/>
        <w:jc w:val="both"/>
        <w:rPr>
          <w:del w:id="37" w:author="21" w:date="2021-03-16T15:54:00Z"/>
          <w:rFonts w:ascii="Arial Narrow" w:hAnsi="Arial Narrow"/>
          <w:sz w:val="18"/>
          <w:szCs w:val="18"/>
          <w:lang w:val="sk-SK"/>
        </w:rPr>
      </w:pPr>
      <w:del w:id="38" w:author="21" w:date="2021-03-16T15:54:00Z">
        <w:r w:rsidRPr="00476253" w:rsidDel="00E12AC3">
          <w:rPr>
            <w:rStyle w:val="Odkaznapoznmkupodiarou"/>
            <w:rFonts w:ascii="Arial Narrow" w:hAnsi="Arial Narrow"/>
            <w:sz w:val="18"/>
            <w:szCs w:val="18"/>
            <w:lang w:val="sk-SK"/>
          </w:rPr>
          <w:footnoteRef/>
        </w:r>
        <w:r w:rsidRPr="00476253" w:rsidDel="00E12AC3">
          <w:rPr>
            <w:rFonts w:ascii="Arial Narrow" w:hAnsi="Arial Narrow"/>
            <w:sz w:val="18"/>
            <w:szCs w:val="18"/>
            <w:lang w:val="sk-SK"/>
          </w:rPr>
          <w:delText xml:space="preserve"> Prieskum nesmie byť starší ako 6 mesiacov pred podaním ŽoNFP</w:delText>
        </w:r>
        <w:r w:rsidDel="00E12AC3">
          <w:rPr>
            <w:rFonts w:ascii="Arial Narrow" w:hAnsi="Arial Narrow"/>
            <w:sz w:val="18"/>
            <w:szCs w:val="18"/>
            <w:lang w:val="sk-SK"/>
          </w:rPr>
          <w:delText xml:space="preserve"> s výnimkou, ak žiadateľ v spôsobe vykonania prieskumu trhu uvedie „iný spôsob“. V tom prípade je žiadateľ povinný tento spôsob preukázania oprávnenosti výdavkov podrobne popísať a zdôvodniť jeho vhodnosť výberu.</w:delText>
        </w:r>
      </w:del>
    </w:p>
  </w:footnote>
  <w:footnote w:id="4">
    <w:p w14:paraId="7D18786C" w14:textId="77777777" w:rsidR="000D2D89" w:rsidRPr="00476253" w:rsidDel="00E12AC3" w:rsidRDefault="000D2D89" w:rsidP="000D2D89">
      <w:pPr>
        <w:pStyle w:val="Textpoznmkypodiarou"/>
        <w:jc w:val="both"/>
        <w:rPr>
          <w:del w:id="39" w:author="21" w:date="2021-03-16T15:54:00Z"/>
          <w:rFonts w:ascii="Arial Narrow" w:hAnsi="Arial Narrow"/>
          <w:sz w:val="18"/>
          <w:szCs w:val="18"/>
          <w:lang w:val="sk-SK"/>
        </w:rPr>
      </w:pPr>
      <w:del w:id="40" w:author="21" w:date="2021-03-16T15:54:00Z">
        <w:r w:rsidRPr="00476253" w:rsidDel="00E12AC3">
          <w:rPr>
            <w:rStyle w:val="Odkaznapoznmkupodiarou"/>
            <w:rFonts w:ascii="Arial Narrow" w:hAnsi="Arial Narrow"/>
            <w:sz w:val="18"/>
            <w:szCs w:val="18"/>
            <w:lang w:val="sk-SK"/>
          </w:rPr>
          <w:footnoteRef/>
        </w:r>
        <w:r w:rsidRPr="00476253" w:rsidDel="00E12AC3">
          <w:rPr>
            <w:rFonts w:ascii="Arial Narrow" w:hAnsi="Arial Narrow"/>
            <w:sz w:val="18"/>
            <w:szCs w:val="18"/>
            <w:lang w:val="sk-SK"/>
          </w:rPr>
          <w:delText xml:space="preserve"> Žiadateľ do ŽoNFP predkladá túto prílohu podľa vzoru Podpornej dokumentácie k oprávnenosti výdavkov, ktorý je uvedený v prílohe č. 3 týchto Postupov TP. </w:delText>
        </w:r>
      </w:del>
    </w:p>
  </w:footnote>
  <w:footnote w:id="5">
    <w:p w14:paraId="2ED0CB8F" w14:textId="77777777" w:rsidR="00355C95" w:rsidRPr="00476253" w:rsidRDefault="00355C95" w:rsidP="00355C95">
      <w:pPr>
        <w:pStyle w:val="Textpoznmkypodiarou"/>
        <w:rPr>
          <w:rFonts w:ascii="Arial Narrow" w:hAnsi="Arial Narrow"/>
          <w:sz w:val="18"/>
          <w:szCs w:val="18"/>
          <w:lang w:val="sk-SK"/>
        </w:rPr>
      </w:pPr>
      <w:r w:rsidRPr="00476253">
        <w:rPr>
          <w:rStyle w:val="Odkaznapoznmkupodiarou"/>
          <w:rFonts w:ascii="Arial Narrow" w:eastAsia="Calibri" w:hAnsi="Arial Narrow"/>
          <w:sz w:val="18"/>
          <w:szCs w:val="18"/>
          <w:lang w:val="sk-SK"/>
        </w:rPr>
        <w:footnoteRef/>
      </w:r>
      <w:r w:rsidRPr="00476253">
        <w:rPr>
          <w:rFonts w:ascii="Arial Narrow" w:hAnsi="Arial Narrow"/>
          <w:sz w:val="18"/>
          <w:szCs w:val="18"/>
          <w:lang w:val="sk-SK"/>
        </w:rPr>
        <w:t xml:space="preserve"> </w:t>
      </w:r>
      <w:r w:rsidRPr="007C38A6">
        <w:rPr>
          <w:rFonts w:ascii="Arial Narrow" w:hAnsi="Arial Narrow"/>
          <w:szCs w:val="16"/>
          <w:lang w:val="sk-SK"/>
        </w:rPr>
        <w:t>Zákon č. 82/2005 Z. z. o nelegálnej práci a nelegálnom zamestnávaní v znení neskorších predpisov</w:t>
      </w:r>
      <w:r w:rsidRPr="00476253">
        <w:rPr>
          <w:rFonts w:ascii="Arial Narrow" w:hAnsi="Arial Narrow"/>
          <w:sz w:val="18"/>
          <w:szCs w:val="18"/>
          <w:lang w:val="sk-SK"/>
        </w:rPr>
        <w:t xml:space="preserve">  </w:t>
      </w:r>
    </w:p>
  </w:footnote>
  <w:footnote w:id="6">
    <w:p w14:paraId="1B1DFE66" w14:textId="77777777" w:rsidR="002D30E8" w:rsidRPr="00792BD1" w:rsidRDefault="002D30E8" w:rsidP="002D30E8">
      <w:pPr>
        <w:pStyle w:val="Textpoznmkypodiarou"/>
        <w:rPr>
          <w:lang w:val="sk-SK"/>
        </w:rPr>
      </w:pPr>
      <w:r w:rsidRPr="00792BD1">
        <w:rPr>
          <w:rStyle w:val="Odkaznapoznmkupodiarou"/>
          <w:lang w:val="sk-SK"/>
        </w:rPr>
        <w:footnoteRef/>
      </w:r>
      <w:r w:rsidRPr="00792BD1">
        <w:rPr>
          <w:lang w:val="sk-SK"/>
        </w:rPr>
        <w:t xml:space="preserve"> </w:t>
      </w:r>
      <w:r w:rsidRPr="00730793">
        <w:rPr>
          <w:rFonts w:ascii="Arial Narrow" w:hAnsi="Arial Narrow"/>
          <w:lang w:val="sk-SK"/>
          <w:rPrChange w:id="96" w:author="21" w:date="2021-04-14T11:50:00Z">
            <w:rPr>
              <w:lang w:val="sk-SK"/>
            </w:rPr>
          </w:rPrChange>
        </w:rPr>
        <w:t>Editovateľná časť zo strany RO.</w:t>
      </w:r>
    </w:p>
  </w:footnote>
  <w:footnote w:id="7">
    <w:p w14:paraId="68B55389" w14:textId="77777777" w:rsidR="009B3C03" w:rsidRPr="00026E55" w:rsidRDefault="009B3C03" w:rsidP="009B3C03">
      <w:pPr>
        <w:pStyle w:val="Textpoznmkypodiarou"/>
        <w:rPr>
          <w:lang w:val="sk-SK"/>
        </w:rPr>
      </w:pPr>
      <w:r>
        <w:rPr>
          <w:rStyle w:val="Odkaznapoznmkupodiarou"/>
        </w:rPr>
        <w:footnoteRef/>
      </w:r>
      <w:r>
        <w:t xml:space="preserve"> </w:t>
      </w:r>
      <w:r w:rsidRPr="002522BD">
        <w:rPr>
          <w:rFonts w:ascii="Arial Narrow" w:hAnsi="Arial Narrow"/>
          <w:szCs w:val="16"/>
          <w:lang w:val="sk-SK"/>
        </w:rPr>
        <w:t xml:space="preserve">Podkladom je zoznam zverejnený na webovom sídle </w:t>
      </w:r>
      <w:hyperlink r:id="rId1" w:history="1">
        <w:r w:rsidRPr="002522BD">
          <w:rPr>
            <w:rStyle w:val="Hypertextovprepojenie"/>
            <w:rFonts w:ascii="Arial Narrow" w:hAnsi="Arial Narrow"/>
            <w:sz w:val="16"/>
            <w:szCs w:val="16"/>
          </w:rPr>
          <w:t>http://www.safework.gov.sk/register/</w:t>
        </w:r>
      </w:hyperlink>
      <w:r w:rsidRPr="002522BD">
        <w:rPr>
          <w:rFonts w:ascii="Arial Narrow" w:hAnsi="Arial Narrow"/>
          <w:szCs w:val="16"/>
        </w:rPr>
        <w:t>.</w:t>
      </w:r>
    </w:p>
  </w:footnote>
  <w:footnote w:id="8">
    <w:p w14:paraId="0F52AFB9" w14:textId="77777777" w:rsidR="00355C95" w:rsidRPr="00792BD1" w:rsidRDefault="00355C95" w:rsidP="00355C95">
      <w:pPr>
        <w:pStyle w:val="Textpoznmkypodiarou"/>
        <w:jc w:val="both"/>
        <w:rPr>
          <w:rFonts w:ascii="Arial Narrow" w:hAnsi="Arial Narrow"/>
          <w:sz w:val="18"/>
          <w:szCs w:val="18"/>
          <w:lang w:val="sk-SK"/>
        </w:rPr>
      </w:pPr>
      <w:r w:rsidRPr="00792BD1">
        <w:rPr>
          <w:rStyle w:val="Odkaznapoznmkupodiarou"/>
          <w:rFonts w:eastAsia="Calibri"/>
          <w:lang w:val="sk-SK"/>
        </w:rPr>
        <w:footnoteRef/>
      </w:r>
      <w:r w:rsidRPr="00792BD1">
        <w:rPr>
          <w:lang w:val="sk-SK"/>
        </w:rPr>
        <w:t xml:space="preserve"> </w:t>
      </w:r>
      <w:r w:rsidRPr="00792BD1">
        <w:rPr>
          <w:rFonts w:ascii="Arial Narrow" w:hAnsi="Arial Narrow"/>
          <w:sz w:val="18"/>
          <w:szCs w:val="18"/>
          <w:lang w:val="sk-SK"/>
        </w:rPr>
        <w:t>Za zrealizované VO sa považuje VO vo fáze po podpise zmluvy s úspešným uchádzačom po nadobudnutí platnosti a účinnosti tejto zmluvy, vrátane všetkých dodatkov k tejto zmluve</w:t>
      </w:r>
      <w:r>
        <w:rPr>
          <w:rFonts w:ascii="Arial Narrow" w:hAnsi="Arial Narrow"/>
          <w:sz w:val="18"/>
          <w:szCs w:val="18"/>
          <w:lang w:val="sk-SK"/>
        </w:rPr>
        <w:t>.</w:t>
      </w:r>
    </w:p>
  </w:footnote>
  <w:footnote w:id="9">
    <w:p w14:paraId="722C16D5" w14:textId="77777777" w:rsidR="00355C95" w:rsidRPr="007F2030" w:rsidRDefault="00355C95" w:rsidP="00355C95">
      <w:pPr>
        <w:pStyle w:val="Textpoznmkypodiarou"/>
        <w:jc w:val="both"/>
        <w:rPr>
          <w:rFonts w:ascii="Arial Narrow" w:hAnsi="Arial Narrow"/>
          <w:sz w:val="18"/>
          <w:szCs w:val="18"/>
          <w:lang w:val="sk-SK"/>
        </w:rPr>
      </w:pPr>
      <w:r w:rsidRPr="007F2030">
        <w:rPr>
          <w:rStyle w:val="Odkaznapoznmkupodiarou"/>
          <w:rFonts w:eastAsia="Calibri"/>
          <w:sz w:val="18"/>
          <w:szCs w:val="18"/>
          <w:lang w:val="sk-SK"/>
        </w:rPr>
        <w:footnoteRef/>
      </w:r>
      <w:r w:rsidRPr="007F2030">
        <w:rPr>
          <w:rFonts w:ascii="Arial Narrow" w:hAnsi="Arial Narrow"/>
          <w:sz w:val="18"/>
          <w:szCs w:val="18"/>
          <w:lang w:val="sk-SK"/>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10">
    <w:p w14:paraId="2074E649" w14:textId="77777777" w:rsidR="00E12AC3" w:rsidRPr="00476253" w:rsidRDefault="00E12AC3" w:rsidP="000D2D89">
      <w:pPr>
        <w:pStyle w:val="Textpoznmkypodiarou"/>
        <w:jc w:val="both"/>
        <w:rPr>
          <w:ins w:id="149" w:author="21" w:date="2021-03-16T15:54:00Z"/>
          <w:rFonts w:ascii="Arial Narrow" w:hAnsi="Arial Narrow"/>
          <w:sz w:val="18"/>
          <w:szCs w:val="18"/>
          <w:lang w:val="sk-SK"/>
        </w:rPr>
      </w:pPr>
      <w:ins w:id="150" w:author="21" w:date="2021-03-16T15:54:00Z">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Prieskum nesmie byť starší ako 6 mesiacov pred podaním ŽoNFP</w:t>
        </w:r>
        <w:r>
          <w:rPr>
            <w:rFonts w:ascii="Arial Narrow" w:hAnsi="Arial Narrow"/>
            <w:sz w:val="18"/>
            <w:szCs w:val="18"/>
            <w:lang w:val="sk-SK"/>
          </w:rPr>
          <w:t xml:space="preserve"> s výnimkou, ak žiadateľ v spôsobe vykonania prieskumu trhu uvedie „iný spôsob“. V tom prípade je žiadateľ povinný tento spôsob preukázania oprávnenosti výdavkov podrobne popísať a zdôvodniť jeho vhodnosť výberu.</w:t>
        </w:r>
      </w:ins>
    </w:p>
  </w:footnote>
  <w:footnote w:id="11">
    <w:p w14:paraId="3FB35091" w14:textId="77777777" w:rsidR="00E12AC3" w:rsidRPr="00476253" w:rsidRDefault="00E12AC3" w:rsidP="000D2D89">
      <w:pPr>
        <w:pStyle w:val="Textpoznmkypodiarou"/>
        <w:jc w:val="both"/>
        <w:rPr>
          <w:ins w:id="151" w:author="21" w:date="2021-03-16T15:54:00Z"/>
          <w:rFonts w:ascii="Arial Narrow" w:hAnsi="Arial Narrow"/>
          <w:sz w:val="18"/>
          <w:szCs w:val="18"/>
          <w:lang w:val="sk-SK"/>
        </w:rPr>
      </w:pPr>
      <w:ins w:id="152" w:author="21" w:date="2021-03-16T15:54:00Z">
        <w:r w:rsidRPr="00476253">
          <w:rPr>
            <w:rStyle w:val="Odkaznapoznmkupodiarou"/>
            <w:rFonts w:ascii="Arial Narrow" w:hAnsi="Arial Narrow"/>
            <w:sz w:val="18"/>
            <w:szCs w:val="18"/>
            <w:lang w:val="sk-SK"/>
          </w:rPr>
          <w:footnoteRef/>
        </w:r>
        <w:r w:rsidRPr="00476253">
          <w:rPr>
            <w:rFonts w:ascii="Arial Narrow" w:hAnsi="Arial Narrow"/>
            <w:sz w:val="18"/>
            <w:szCs w:val="18"/>
            <w:lang w:val="sk-SK"/>
          </w:rPr>
          <w:t xml:space="preserve"> Žiadateľ do ŽoNFP predkladá túto prílohu podľa vzoru Podpornej dokumentácie k oprávnenosti výdavkov, ktorý je uvedený v prílohe č. 3 týchto Postupov TP. </w:t>
        </w:r>
      </w:ins>
    </w:p>
  </w:footnote>
  <w:footnote w:id="12">
    <w:p w14:paraId="5D26A08B" w14:textId="77777777" w:rsidR="00355C95" w:rsidRPr="00677A44" w:rsidRDefault="00355C95" w:rsidP="00355C95">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r w:rsidRPr="00677A44">
        <w:rPr>
          <w:rFonts w:ascii="Arial Narrow" w:hAnsi="Arial Narrow"/>
          <w:sz w:val="18"/>
          <w:szCs w:val="18"/>
          <w:lang w:val="sk-SK"/>
        </w:rPr>
        <w:t xml:space="preserve">Žiadateľ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 w:id="13">
    <w:p w14:paraId="2DE9D47B" w14:textId="77777777" w:rsidR="00355C95" w:rsidRPr="00677A44" w:rsidRDefault="00355C95" w:rsidP="00476253">
      <w:pPr>
        <w:pStyle w:val="Textpoznmkypodiarou"/>
        <w:jc w:val="both"/>
        <w:rPr>
          <w:rFonts w:ascii="Arial Narrow" w:hAnsi="Arial Narrow"/>
          <w:sz w:val="18"/>
          <w:szCs w:val="18"/>
          <w:lang w:val="sk-SK"/>
        </w:rPr>
      </w:pPr>
      <w:r w:rsidRPr="00677A44">
        <w:rPr>
          <w:rStyle w:val="Odkaznapoznmkupodiarou"/>
          <w:rFonts w:ascii="Arial Narrow" w:hAnsi="Arial Narrow"/>
          <w:sz w:val="18"/>
          <w:szCs w:val="18"/>
        </w:rPr>
        <w:footnoteRef/>
      </w:r>
      <w:r w:rsidRPr="00677A44">
        <w:rPr>
          <w:rFonts w:ascii="Arial Narrow" w:hAnsi="Arial Narrow"/>
          <w:sz w:val="18"/>
          <w:szCs w:val="18"/>
        </w:rPr>
        <w:t xml:space="preserve"> </w:t>
      </w:r>
      <w:ins w:id="166" w:author="GC" w:date="2021-05-06T14:53:00Z">
        <w:r w:rsidR="00273F74" w:rsidRPr="00273F74">
          <w:rPr>
            <w:rFonts w:ascii="Arial Narrow" w:hAnsi="Arial Narrow"/>
            <w:sz w:val="18"/>
            <w:szCs w:val="18"/>
            <w:lang w:val="sk-SK"/>
            <w:rPrChange w:id="167" w:author="GC" w:date="2021-05-06T14:53:00Z">
              <w:rPr>
                <w:rFonts w:ascii="Arial Narrow" w:hAnsi="Arial Narrow"/>
                <w:sz w:val="18"/>
                <w:szCs w:val="18"/>
              </w:rPr>
            </w:rPrChange>
          </w:rPr>
          <w:t xml:space="preserve">Ak </w:t>
        </w:r>
        <w:r w:rsidR="00273F74" w:rsidRPr="00273F74">
          <w:rPr>
            <w:rFonts w:ascii="Arial Narrow" w:hAnsi="Arial Narrow"/>
            <w:sz w:val="18"/>
            <w:szCs w:val="18"/>
            <w:lang w:val="sk-SK"/>
            <w:rPrChange w:id="168" w:author="GC" w:date="2021-05-06T14:53:00Z">
              <w:rPr>
                <w:rFonts w:ascii="Arial Narrow" w:hAnsi="Arial Narrow"/>
                <w:sz w:val="22"/>
                <w:szCs w:val="22"/>
                <w:lang w:val="sk-SK"/>
              </w:rPr>
            </w:rPrChange>
          </w:rPr>
          <w:t>čestné vyhlásenie o zhode nie je uvedené vo formulári ŽoNFP – tab. 15</w:t>
        </w:r>
      </w:ins>
      <w:ins w:id="169" w:author="GC" w:date="2021-05-06T14:54:00Z">
        <w:r w:rsidR="00273F74">
          <w:rPr>
            <w:rFonts w:ascii="Arial Narrow" w:hAnsi="Arial Narrow"/>
            <w:sz w:val="18"/>
            <w:szCs w:val="18"/>
            <w:lang w:val="sk-SK"/>
          </w:rPr>
          <w:t>, tak</w:t>
        </w:r>
      </w:ins>
      <w:ins w:id="170" w:author="GC" w:date="2021-05-06T14:53:00Z">
        <w:r w:rsidR="00273F74" w:rsidRPr="00273F74">
          <w:rPr>
            <w:rFonts w:ascii="Arial Narrow" w:hAnsi="Arial Narrow"/>
            <w:sz w:val="18"/>
            <w:szCs w:val="18"/>
            <w:lang w:val="sk-SK"/>
            <w:rPrChange w:id="171" w:author="GC" w:date="2021-05-06T14:53:00Z">
              <w:rPr>
                <w:rFonts w:ascii="Arial Narrow" w:hAnsi="Arial Narrow"/>
                <w:sz w:val="22"/>
                <w:szCs w:val="22"/>
                <w:lang w:val="sk-SK"/>
              </w:rPr>
            </w:rPrChange>
          </w:rPr>
          <w:t xml:space="preserve"> </w:t>
        </w:r>
      </w:ins>
      <w:del w:id="172" w:author="GC" w:date="2021-05-06T14:54:00Z">
        <w:r w:rsidRPr="00677A44" w:rsidDel="00273F74">
          <w:rPr>
            <w:rFonts w:ascii="Arial Narrow" w:hAnsi="Arial Narrow"/>
            <w:sz w:val="18"/>
            <w:szCs w:val="18"/>
            <w:lang w:val="sk-SK"/>
          </w:rPr>
          <w:delText>Ž</w:delText>
        </w:r>
      </w:del>
      <w:ins w:id="173" w:author="GC" w:date="2021-05-06T14:54:00Z">
        <w:r w:rsidR="00273F74">
          <w:rPr>
            <w:rFonts w:ascii="Arial Narrow" w:hAnsi="Arial Narrow"/>
            <w:sz w:val="18"/>
            <w:szCs w:val="18"/>
            <w:lang w:val="sk-SK"/>
          </w:rPr>
          <w:t>ž</w:t>
        </w:r>
      </w:ins>
      <w:r w:rsidRPr="00677A44">
        <w:rPr>
          <w:rFonts w:ascii="Arial Narrow" w:hAnsi="Arial Narrow"/>
          <w:sz w:val="18"/>
          <w:szCs w:val="18"/>
          <w:lang w:val="sk-SK"/>
        </w:rPr>
        <w:t xml:space="preserve">iadateľ predkladá podľa vzoru </w:t>
      </w:r>
      <w:r w:rsidR="00961FA0" w:rsidRPr="00677A44">
        <w:rPr>
          <w:rFonts w:ascii="Arial Narrow" w:hAnsi="Arial Narrow"/>
          <w:sz w:val="18"/>
          <w:szCs w:val="18"/>
          <w:lang w:val="sk-SK"/>
        </w:rPr>
        <w:t xml:space="preserve">Súhrnného </w:t>
      </w:r>
      <w:r w:rsidRPr="00677A44">
        <w:rPr>
          <w:rFonts w:ascii="Arial Narrow" w:hAnsi="Arial Narrow"/>
          <w:sz w:val="18"/>
          <w:szCs w:val="18"/>
          <w:lang w:val="sk-SK"/>
        </w:rPr>
        <w:t>čestného vyhlásenia, ktoré je uvedené v prílohe 2 týchto Postupov 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5DAC5" w14:textId="77777777" w:rsidR="00355C95" w:rsidRPr="00355C95" w:rsidRDefault="00355C95" w:rsidP="00355C95">
    <w:pPr>
      <w:pStyle w:val="Hlavika"/>
      <w:jc w:val="right"/>
      <w:rPr>
        <w:lang w:val="sk-SK"/>
      </w:rPr>
    </w:pPr>
    <w:r>
      <w:rPr>
        <w:lang w:val="sk-SK"/>
      </w:rPr>
      <w:t>Príloha č. 1 Postupov 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93573"/>
    <w:multiLevelType w:val="hybridMultilevel"/>
    <w:tmpl w:val="E768FED2"/>
    <w:lvl w:ilvl="0" w:tplc="5F825B4C">
      <w:start w:val="4"/>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96868BB"/>
    <w:multiLevelType w:val="hybridMultilevel"/>
    <w:tmpl w:val="EB6882E2"/>
    <w:lvl w:ilvl="0" w:tplc="8E96A0FA">
      <w:start w:val="1"/>
      <w:numFmt w:val="decimal"/>
      <w:lvlText w:val="%1."/>
      <w:lvlJc w:val="left"/>
      <w:pPr>
        <w:ind w:left="643"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89F05E6"/>
    <w:multiLevelType w:val="hybridMultilevel"/>
    <w:tmpl w:val="AFD87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3516337"/>
    <w:multiLevelType w:val="hybridMultilevel"/>
    <w:tmpl w:val="5664A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C537250"/>
    <w:multiLevelType w:val="hybridMultilevel"/>
    <w:tmpl w:val="3840753C"/>
    <w:lvl w:ilvl="0" w:tplc="24D0BA0E">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5" w15:restartNumberingAfterBreak="0">
    <w:nsid w:val="46027205"/>
    <w:multiLevelType w:val="hybridMultilevel"/>
    <w:tmpl w:val="D8C0FB2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C1F0D19"/>
    <w:multiLevelType w:val="hybridMultilevel"/>
    <w:tmpl w:val="7A78DB00"/>
    <w:lvl w:ilvl="0" w:tplc="26A84C24">
      <w:numFmt w:val="bullet"/>
      <w:lvlText w:val="-"/>
      <w:lvlJc w:val="left"/>
      <w:pPr>
        <w:ind w:left="1440" w:hanging="360"/>
      </w:pPr>
      <w:rPr>
        <w:rFonts w:ascii="Arial Narrow" w:eastAsia="Times New Roman" w:hAnsi="Arial Narro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6E65633A"/>
    <w:multiLevelType w:val="hybridMultilevel"/>
    <w:tmpl w:val="FA60D86E"/>
    <w:lvl w:ilvl="0" w:tplc="041B0005">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7"/>
  </w:num>
  <w:num w:numId="8">
    <w:abstractNumId w:val="0"/>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95"/>
    <w:rsid w:val="00021B47"/>
    <w:rsid w:val="000905D3"/>
    <w:rsid w:val="000D2D89"/>
    <w:rsid w:val="000F13E6"/>
    <w:rsid w:val="001A58BC"/>
    <w:rsid w:val="002524FB"/>
    <w:rsid w:val="00273F74"/>
    <w:rsid w:val="002832FE"/>
    <w:rsid w:val="002D30E8"/>
    <w:rsid w:val="002E4CF1"/>
    <w:rsid w:val="00300D5E"/>
    <w:rsid w:val="00355C95"/>
    <w:rsid w:val="00370AEF"/>
    <w:rsid w:val="003A4C4B"/>
    <w:rsid w:val="003B66CD"/>
    <w:rsid w:val="003E50A7"/>
    <w:rsid w:val="00476253"/>
    <w:rsid w:val="004869C9"/>
    <w:rsid w:val="004A39E9"/>
    <w:rsid w:val="004C1738"/>
    <w:rsid w:val="004F1A6C"/>
    <w:rsid w:val="005370D6"/>
    <w:rsid w:val="005D3D48"/>
    <w:rsid w:val="005F1919"/>
    <w:rsid w:val="005F624C"/>
    <w:rsid w:val="00601030"/>
    <w:rsid w:val="0062095A"/>
    <w:rsid w:val="006306AA"/>
    <w:rsid w:val="00677A44"/>
    <w:rsid w:val="00685DAC"/>
    <w:rsid w:val="00697E0D"/>
    <w:rsid w:val="006B42AC"/>
    <w:rsid w:val="006D4124"/>
    <w:rsid w:val="00730793"/>
    <w:rsid w:val="007701E2"/>
    <w:rsid w:val="007C2CDD"/>
    <w:rsid w:val="007C38A6"/>
    <w:rsid w:val="007E745A"/>
    <w:rsid w:val="00804423"/>
    <w:rsid w:val="008360E4"/>
    <w:rsid w:val="00850B63"/>
    <w:rsid w:val="0086064E"/>
    <w:rsid w:val="008743FD"/>
    <w:rsid w:val="00891EAA"/>
    <w:rsid w:val="008A1B2B"/>
    <w:rsid w:val="00923666"/>
    <w:rsid w:val="00930FA6"/>
    <w:rsid w:val="00961FA0"/>
    <w:rsid w:val="009672FA"/>
    <w:rsid w:val="009B3C03"/>
    <w:rsid w:val="009C404A"/>
    <w:rsid w:val="009E3626"/>
    <w:rsid w:val="00A80B56"/>
    <w:rsid w:val="00B30155"/>
    <w:rsid w:val="00B51C58"/>
    <w:rsid w:val="00BB758E"/>
    <w:rsid w:val="00BD68DB"/>
    <w:rsid w:val="00C47C37"/>
    <w:rsid w:val="00C6781D"/>
    <w:rsid w:val="00D227D4"/>
    <w:rsid w:val="00D2365A"/>
    <w:rsid w:val="00D7300B"/>
    <w:rsid w:val="00DE6910"/>
    <w:rsid w:val="00E04A2C"/>
    <w:rsid w:val="00E12AC3"/>
    <w:rsid w:val="00E96715"/>
    <w:rsid w:val="00EA50BA"/>
    <w:rsid w:val="00EC78F1"/>
    <w:rsid w:val="00ED69CA"/>
    <w:rsid w:val="00F82C32"/>
    <w:rsid w:val="00FB6287"/>
    <w:rsid w:val="00FB6955"/>
    <w:rsid w:val="00FE21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67DC3"/>
  <w15:docId w15:val="{4EF4CD26-A305-4939-B84B-261B48F5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55C95"/>
    <w:pPr>
      <w:spacing w:after="0" w:line="240" w:lineRule="auto"/>
    </w:pPr>
    <w:rPr>
      <w:rFonts w:ascii="Arial" w:eastAsia="Times New Roman" w:hAnsi="Arial" w:cs="Times New Roman"/>
      <w:sz w:val="19"/>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355C95"/>
    <w:rPr>
      <w:rFonts w:ascii="Arial" w:hAnsi="Arial"/>
      <w:color w:val="00A1DE"/>
      <w:sz w:val="19"/>
      <w:u w:val="single"/>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rsid w:val="00355C95"/>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rsid w:val="00355C95"/>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355C95"/>
    <w:rPr>
      <w:rFonts w:ascii="Arial" w:eastAsia="Times New Roman" w:hAnsi="Arial" w:cs="Times New Roman"/>
      <w:sz w:val="16"/>
      <w:szCs w:val="20"/>
      <w:lang w:val="en-US"/>
    </w:rPr>
  </w:style>
  <w:style w:type="paragraph" w:customStyle="1" w:styleId="Default">
    <w:name w:val="Default"/>
    <w:rsid w:val="00355C9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Odsekzoznamu">
    <w:name w:val="List Paragraph"/>
    <w:aliases w:val="body"/>
    <w:basedOn w:val="Normlny"/>
    <w:link w:val="OdsekzoznamuChar"/>
    <w:uiPriority w:val="34"/>
    <w:qFormat/>
    <w:rsid w:val="00355C95"/>
    <w:pPr>
      <w:ind w:left="720"/>
      <w:contextualSpacing/>
    </w:pPr>
    <w:rPr>
      <w:sz w:val="24"/>
      <w:lang w:val="sk-SK" w:eastAsia="cs-CZ"/>
    </w:rPr>
  </w:style>
  <w:style w:type="character" w:styleId="Odkaznakomentr">
    <w:name w:val="annotation reference"/>
    <w:basedOn w:val="Predvolenpsmoodseku"/>
    <w:uiPriority w:val="99"/>
    <w:rsid w:val="00355C95"/>
    <w:rPr>
      <w:sz w:val="16"/>
      <w:szCs w:val="16"/>
    </w:rPr>
  </w:style>
  <w:style w:type="paragraph" w:styleId="Textkomentra">
    <w:name w:val="annotation text"/>
    <w:basedOn w:val="Normlny"/>
    <w:link w:val="TextkomentraChar"/>
    <w:uiPriority w:val="99"/>
    <w:rsid w:val="00355C95"/>
    <w:rPr>
      <w:sz w:val="20"/>
      <w:szCs w:val="20"/>
    </w:rPr>
  </w:style>
  <w:style w:type="character" w:customStyle="1" w:styleId="TextkomentraChar">
    <w:name w:val="Text komentára Char"/>
    <w:basedOn w:val="Predvolenpsmoodseku"/>
    <w:link w:val="Textkomentra"/>
    <w:uiPriority w:val="99"/>
    <w:rsid w:val="00355C95"/>
    <w:rPr>
      <w:rFonts w:ascii="Arial" w:eastAsia="Times New Roman" w:hAnsi="Arial" w:cs="Times New Roman"/>
      <w:sz w:val="20"/>
      <w:szCs w:val="20"/>
      <w:lang w:val="en-US"/>
    </w:rPr>
  </w:style>
  <w:style w:type="paragraph" w:styleId="Popis">
    <w:name w:val="caption"/>
    <w:basedOn w:val="Normlny"/>
    <w:next w:val="Normlny"/>
    <w:uiPriority w:val="35"/>
    <w:qFormat/>
    <w:rsid w:val="00355C95"/>
    <w:pPr>
      <w:tabs>
        <w:tab w:val="num" w:pos="928"/>
      </w:tabs>
      <w:spacing w:before="60" w:after="60"/>
      <w:ind w:left="928" w:hanging="360"/>
      <w:jc w:val="both"/>
    </w:pPr>
    <w:rPr>
      <w:rFonts w:ascii="Garamond" w:hAnsi="Garamond" w:cs="Arial"/>
      <w:b/>
      <w:bCs/>
      <w:color w:val="008000"/>
      <w:sz w:val="28"/>
      <w:szCs w:val="28"/>
      <w:lang w:val="sk-SK" w:eastAsia="sk-SK"/>
    </w:rPr>
  </w:style>
  <w:style w:type="character" w:customStyle="1" w:styleId="OdsekzoznamuChar">
    <w:name w:val="Odsek zoznamu Char"/>
    <w:aliases w:val="body Char"/>
    <w:link w:val="Odsekzoznamu"/>
    <w:uiPriority w:val="34"/>
    <w:rsid w:val="00355C95"/>
    <w:rPr>
      <w:rFonts w:ascii="Arial" w:eastAsia="Times New Roman" w:hAnsi="Arial" w:cs="Times New Roman"/>
      <w:sz w:val="24"/>
      <w:szCs w:val="24"/>
      <w:lang w:eastAsia="cs-CZ"/>
    </w:rPr>
  </w:style>
  <w:style w:type="paragraph" w:styleId="Textbubliny">
    <w:name w:val="Balloon Text"/>
    <w:basedOn w:val="Normlny"/>
    <w:link w:val="TextbublinyChar"/>
    <w:uiPriority w:val="99"/>
    <w:semiHidden/>
    <w:unhideWhenUsed/>
    <w:rsid w:val="00355C95"/>
    <w:rPr>
      <w:rFonts w:ascii="Tahoma" w:hAnsi="Tahoma" w:cs="Tahoma"/>
      <w:sz w:val="16"/>
      <w:szCs w:val="16"/>
    </w:rPr>
  </w:style>
  <w:style w:type="character" w:customStyle="1" w:styleId="TextbublinyChar">
    <w:name w:val="Text bubliny Char"/>
    <w:basedOn w:val="Predvolenpsmoodseku"/>
    <w:link w:val="Textbubliny"/>
    <w:uiPriority w:val="99"/>
    <w:semiHidden/>
    <w:rsid w:val="00355C95"/>
    <w:rPr>
      <w:rFonts w:ascii="Tahoma" w:eastAsia="Times New Roman" w:hAnsi="Tahoma" w:cs="Tahoma"/>
      <w:sz w:val="16"/>
      <w:szCs w:val="16"/>
      <w:lang w:val="en-US"/>
    </w:rPr>
  </w:style>
  <w:style w:type="paragraph" w:styleId="Hlavika">
    <w:name w:val="header"/>
    <w:basedOn w:val="Normlny"/>
    <w:link w:val="HlavikaChar"/>
    <w:uiPriority w:val="99"/>
    <w:unhideWhenUsed/>
    <w:rsid w:val="00355C95"/>
    <w:pPr>
      <w:tabs>
        <w:tab w:val="center" w:pos="4536"/>
        <w:tab w:val="right" w:pos="9072"/>
      </w:tabs>
    </w:pPr>
  </w:style>
  <w:style w:type="character" w:customStyle="1" w:styleId="HlavikaChar">
    <w:name w:val="Hlavička Char"/>
    <w:basedOn w:val="Predvolenpsmoodseku"/>
    <w:link w:val="Hlavika"/>
    <w:uiPriority w:val="99"/>
    <w:rsid w:val="00355C95"/>
    <w:rPr>
      <w:rFonts w:ascii="Arial" w:eastAsia="Times New Roman" w:hAnsi="Arial" w:cs="Times New Roman"/>
      <w:sz w:val="19"/>
      <w:szCs w:val="24"/>
      <w:lang w:val="en-US"/>
    </w:rPr>
  </w:style>
  <w:style w:type="paragraph" w:styleId="Pta">
    <w:name w:val="footer"/>
    <w:basedOn w:val="Normlny"/>
    <w:link w:val="PtaChar"/>
    <w:uiPriority w:val="99"/>
    <w:unhideWhenUsed/>
    <w:rsid w:val="00355C95"/>
    <w:pPr>
      <w:tabs>
        <w:tab w:val="center" w:pos="4536"/>
        <w:tab w:val="right" w:pos="9072"/>
      </w:tabs>
    </w:pPr>
  </w:style>
  <w:style w:type="character" w:customStyle="1" w:styleId="PtaChar">
    <w:name w:val="Päta Char"/>
    <w:basedOn w:val="Predvolenpsmoodseku"/>
    <w:link w:val="Pta"/>
    <w:uiPriority w:val="99"/>
    <w:rsid w:val="00355C95"/>
    <w:rPr>
      <w:rFonts w:ascii="Arial" w:eastAsia="Times New Roman" w:hAnsi="Arial" w:cs="Times New Roman"/>
      <w:sz w:val="19"/>
      <w:szCs w:val="24"/>
      <w:lang w:val="en-US"/>
    </w:rPr>
  </w:style>
  <w:style w:type="character" w:styleId="PouitHypertextovPrepojenie">
    <w:name w:val="FollowedHyperlink"/>
    <w:basedOn w:val="Predvolenpsmoodseku"/>
    <w:uiPriority w:val="99"/>
    <w:semiHidden/>
    <w:unhideWhenUsed/>
    <w:rsid w:val="005F624C"/>
    <w:rPr>
      <w:color w:val="800080" w:themeColor="followedHyperlink"/>
      <w:u w:val="single"/>
    </w:rPr>
  </w:style>
  <w:style w:type="paragraph" w:customStyle="1" w:styleId="default0">
    <w:name w:val="default"/>
    <w:basedOn w:val="Normlny"/>
    <w:uiPriority w:val="99"/>
    <w:rsid w:val="00ED69CA"/>
    <w:rPr>
      <w:rFonts w:eastAsia="Calibri" w:cs="Arial"/>
      <w:color w:val="000000"/>
      <w:sz w:val="24"/>
      <w:lang w:val="sk-SK" w:eastAsia="sk-SK"/>
    </w:rPr>
  </w:style>
  <w:style w:type="paragraph" w:customStyle="1" w:styleId="Char2">
    <w:name w:val="Char2"/>
    <w:basedOn w:val="Normlny"/>
    <w:link w:val="Odkaznapoznmkupodiarou"/>
    <w:uiPriority w:val="99"/>
    <w:rsid w:val="002D30E8"/>
    <w:pPr>
      <w:spacing w:after="160" w:line="240" w:lineRule="exact"/>
    </w:pPr>
    <w:rPr>
      <w:rFonts w:eastAsiaTheme="minorHAnsi" w:cstheme="minorBidi"/>
      <w:sz w:val="16"/>
      <w:szCs w:val="22"/>
      <w:vertAlign w:val="superscript"/>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209812">
      <w:bodyDiv w:val="1"/>
      <w:marLeft w:val="0"/>
      <w:marRight w:val="0"/>
      <w:marTop w:val="0"/>
      <w:marBottom w:val="0"/>
      <w:divBdr>
        <w:top w:val="none" w:sz="0" w:space="0" w:color="auto"/>
        <w:left w:val="none" w:sz="0" w:space="0" w:color="auto"/>
        <w:bottom w:val="none" w:sz="0" w:space="0" w:color="auto"/>
        <w:right w:val="none" w:sz="0" w:space="0" w:color="auto"/>
      </w:divBdr>
    </w:div>
    <w:div w:id="16101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www.rokovanie.sk/Rokovanie.aspx/BodRokovaniaDetail?idMaterial=20641"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hpisahptur.gov.sk" TargetMode="External"/><Relationship Id="rId17" Type="http://schemas.openxmlformats.org/officeDocument/2006/relationships/hyperlink" Target="http://www.mindop.sk" TargetMode="External"/><Relationship Id="rId2" Type="http://schemas.openxmlformats.org/officeDocument/2006/relationships/numbering" Target="numbering.xml"/><Relationship Id="rId16" Type="http://schemas.openxmlformats.org/officeDocument/2006/relationships/hyperlink" Target="http://www.gender.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www.opii.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versi.gov.sk" TargetMode="External"/><Relationship Id="rId14" Type="http://schemas.openxmlformats.org/officeDocument/2006/relationships/comments" Target="comment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fework.gov.sk/register/"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D4646-240D-49C1-8755-2743168B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3076</Words>
  <Characters>17539</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Pečová, Renáta</dc:creator>
  <cp:lastModifiedBy>GC</cp:lastModifiedBy>
  <cp:revision>48</cp:revision>
  <cp:lastPrinted>2016-03-09T08:20:00Z</cp:lastPrinted>
  <dcterms:created xsi:type="dcterms:W3CDTF">2016-03-03T14:53:00Z</dcterms:created>
  <dcterms:modified xsi:type="dcterms:W3CDTF">2021-06-09T06:36:00Z</dcterms:modified>
</cp:coreProperties>
</file>